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663FF6" w14:textId="373AECB3" w:rsidR="008470BD" w:rsidRPr="004456D0" w:rsidRDefault="003C09A0" w:rsidP="008470BD">
      <w:pPr>
        <w:rPr>
          <w:rFonts w:ascii="Arial" w:hAnsi="Arial" w:cs="Arial"/>
          <w:b/>
          <w:sz w:val="22"/>
          <w:szCs w:val="22"/>
        </w:rPr>
      </w:pPr>
      <w:proofErr w:type="spellStart"/>
      <w:r>
        <w:rPr>
          <w:rFonts w:ascii="Arial" w:hAnsi="Arial" w:cs="Arial"/>
          <w:b/>
          <w:sz w:val="22"/>
          <w:szCs w:val="22"/>
        </w:rPr>
        <w:t>JoVE</w:t>
      </w:r>
      <w:proofErr w:type="spellEnd"/>
      <w:r>
        <w:rPr>
          <w:rFonts w:ascii="Arial" w:hAnsi="Arial" w:cs="Arial"/>
          <w:b/>
          <w:sz w:val="22"/>
          <w:szCs w:val="22"/>
        </w:rPr>
        <w:t xml:space="preserve"> Psychology Research Methods</w:t>
      </w:r>
    </w:p>
    <w:p w14:paraId="69B08047" w14:textId="77777777" w:rsidR="008470BD" w:rsidRPr="004456D0" w:rsidRDefault="008470BD" w:rsidP="008470BD">
      <w:pPr>
        <w:rPr>
          <w:rFonts w:ascii="Arial" w:hAnsi="Arial" w:cs="Arial"/>
          <w:b/>
          <w:sz w:val="22"/>
          <w:szCs w:val="22"/>
        </w:rPr>
      </w:pPr>
    </w:p>
    <w:p w14:paraId="18505912" w14:textId="2DF1CCFA" w:rsidR="004456D0" w:rsidRDefault="008470BD" w:rsidP="004456D0">
      <w:pPr>
        <w:rPr>
          <w:rFonts w:ascii="Arial" w:eastAsia="MS Mincho" w:hAnsi="Arial" w:cs="Arial"/>
          <w:sz w:val="22"/>
          <w:szCs w:val="22"/>
        </w:rPr>
      </w:pPr>
      <w:r w:rsidRPr="004456D0">
        <w:rPr>
          <w:rFonts w:ascii="Arial" w:hAnsi="Arial" w:cs="Arial"/>
          <w:b/>
          <w:sz w:val="22"/>
          <w:szCs w:val="22"/>
        </w:rPr>
        <w:t xml:space="preserve">Title: </w:t>
      </w:r>
      <w:r w:rsidR="001A7605">
        <w:rPr>
          <w:rFonts w:ascii="Arial" w:eastAsia="MS Mincho" w:hAnsi="Arial" w:cs="Arial"/>
          <w:b/>
          <w:sz w:val="22"/>
          <w:szCs w:val="22"/>
        </w:rPr>
        <w:t>The Simple Experiment: Two-Group Design</w:t>
      </w:r>
      <w:r w:rsidR="004456D0" w:rsidRPr="004456D0">
        <w:rPr>
          <w:rFonts w:ascii="Arial" w:eastAsia="MS Mincho" w:hAnsi="Arial" w:cs="Arial"/>
          <w:sz w:val="22"/>
          <w:szCs w:val="22"/>
        </w:rPr>
        <w:t xml:space="preserve">  </w:t>
      </w:r>
    </w:p>
    <w:p w14:paraId="1BF3420A" w14:textId="77777777" w:rsidR="00AD3245" w:rsidRDefault="00AD3245" w:rsidP="00AD3245">
      <w:pPr>
        <w:rPr>
          <w:rFonts w:ascii="Arial" w:hAnsi="Arial" w:cs="Arial"/>
          <w:b/>
          <w:sz w:val="22"/>
          <w:szCs w:val="22"/>
        </w:rPr>
      </w:pPr>
    </w:p>
    <w:p w14:paraId="479CBA3D" w14:textId="77777777" w:rsidR="00AD3245" w:rsidRPr="00AD3245" w:rsidRDefault="00AD3245" w:rsidP="00AD3245">
      <w:pPr>
        <w:rPr>
          <w:rFonts w:ascii="Arial" w:hAnsi="Arial" w:cs="Arial"/>
          <w:b/>
          <w:sz w:val="22"/>
          <w:szCs w:val="22"/>
        </w:rPr>
      </w:pPr>
      <w:r w:rsidRPr="00AD3245">
        <w:rPr>
          <w:rFonts w:ascii="Arial" w:hAnsi="Arial" w:cs="Arial"/>
          <w:b/>
          <w:sz w:val="22"/>
          <w:szCs w:val="22"/>
        </w:rPr>
        <w:t xml:space="preserve">PI: </w:t>
      </w:r>
      <w:r w:rsidRPr="00AD3245">
        <w:rPr>
          <w:rFonts w:ascii="Arial" w:hAnsi="Arial" w:cs="Arial"/>
          <w:sz w:val="22"/>
          <w:szCs w:val="22"/>
        </w:rPr>
        <w:t xml:space="preserve">Gary Lewandowski, David </w:t>
      </w:r>
      <w:proofErr w:type="spellStart"/>
      <w:r w:rsidRPr="00AD3245">
        <w:rPr>
          <w:rFonts w:ascii="Arial" w:hAnsi="Arial" w:cs="Arial"/>
          <w:sz w:val="22"/>
          <w:szCs w:val="22"/>
        </w:rPr>
        <w:t>Strohmetz</w:t>
      </w:r>
      <w:proofErr w:type="spellEnd"/>
      <w:r w:rsidRPr="00AD3245">
        <w:rPr>
          <w:rFonts w:ascii="Arial" w:hAnsi="Arial" w:cs="Arial"/>
          <w:sz w:val="22"/>
          <w:szCs w:val="22"/>
        </w:rPr>
        <w:t xml:space="preserve"> &amp; Natalie </w:t>
      </w:r>
      <w:proofErr w:type="spellStart"/>
      <w:r w:rsidRPr="00AD3245">
        <w:rPr>
          <w:rFonts w:ascii="Arial" w:hAnsi="Arial" w:cs="Arial"/>
          <w:sz w:val="22"/>
          <w:szCs w:val="22"/>
        </w:rPr>
        <w:t>Ciarocco</w:t>
      </w:r>
      <w:proofErr w:type="spellEnd"/>
    </w:p>
    <w:p w14:paraId="333621AC" w14:textId="77777777" w:rsidR="008470BD" w:rsidRPr="004456D0" w:rsidRDefault="008470BD" w:rsidP="008470BD">
      <w:pPr>
        <w:rPr>
          <w:rFonts w:ascii="Arial" w:hAnsi="Arial" w:cs="Arial"/>
          <w:b/>
          <w:sz w:val="22"/>
          <w:szCs w:val="22"/>
        </w:rPr>
      </w:pPr>
    </w:p>
    <w:p w14:paraId="3EB6A351" w14:textId="77777777" w:rsidR="008470BD" w:rsidRPr="004456D0" w:rsidRDefault="008470BD" w:rsidP="008470BD">
      <w:pPr>
        <w:rPr>
          <w:rFonts w:ascii="Arial" w:hAnsi="Arial" w:cs="Arial"/>
          <w:i/>
          <w:sz w:val="22"/>
          <w:szCs w:val="22"/>
        </w:rPr>
      </w:pPr>
      <w:r w:rsidRPr="004456D0">
        <w:rPr>
          <w:rFonts w:ascii="Arial" w:hAnsi="Arial" w:cs="Arial"/>
          <w:i/>
          <w:sz w:val="22"/>
          <w:szCs w:val="22"/>
          <w:highlight w:val="yellow"/>
        </w:rPr>
        <w:t>Notes to the author are italicized and highlighted.</w:t>
      </w:r>
    </w:p>
    <w:p w14:paraId="7FA44079" w14:textId="60EF5A87" w:rsidR="009139D7" w:rsidRDefault="009139D7"/>
    <w:p w14:paraId="08240757" w14:textId="77777777" w:rsidR="00797E4A" w:rsidRDefault="008470BD" w:rsidP="00797E4A">
      <w:pPr>
        <w:pStyle w:val="ListParagraph"/>
        <w:numPr>
          <w:ilvl w:val="0"/>
          <w:numId w:val="3"/>
        </w:numPr>
        <w:rPr>
          <w:rFonts w:ascii="Arial" w:hAnsi="Arial" w:cs="Arial"/>
          <w:b/>
          <w:sz w:val="22"/>
          <w:szCs w:val="22"/>
        </w:rPr>
      </w:pPr>
      <w:r w:rsidRPr="00797E4A">
        <w:rPr>
          <w:rFonts w:ascii="Arial" w:hAnsi="Arial" w:cs="Arial"/>
          <w:b/>
          <w:sz w:val="22"/>
          <w:szCs w:val="22"/>
        </w:rPr>
        <w:t>Overview</w:t>
      </w:r>
    </w:p>
    <w:p w14:paraId="79BB9884" w14:textId="77777777" w:rsidR="00797E4A" w:rsidRDefault="00797E4A" w:rsidP="00797E4A">
      <w:pPr>
        <w:pStyle w:val="ListParagraph"/>
        <w:ind w:left="360"/>
        <w:rPr>
          <w:rFonts w:ascii="Arial" w:hAnsi="Arial" w:cs="Arial"/>
          <w:b/>
          <w:sz w:val="22"/>
          <w:szCs w:val="22"/>
        </w:rPr>
      </w:pPr>
    </w:p>
    <w:p w14:paraId="425430F2" w14:textId="78EC14A0" w:rsidR="00797E4A" w:rsidRPr="00BA3614" w:rsidRDefault="004A4537" w:rsidP="004A4537">
      <w:pPr>
        <w:pStyle w:val="ListParagraph"/>
        <w:numPr>
          <w:ilvl w:val="1"/>
          <w:numId w:val="3"/>
        </w:numPr>
        <w:rPr>
          <w:rFonts w:ascii="Arial" w:hAnsi="Arial" w:cs="Arial"/>
          <w:sz w:val="22"/>
          <w:szCs w:val="22"/>
        </w:rPr>
      </w:pPr>
      <w:r w:rsidRPr="00C744C1">
        <w:rPr>
          <w:rStyle w:val="apple-converted-space"/>
          <w:rFonts w:ascii="Arial" w:hAnsi="Arial" w:cs="Arial"/>
          <w:sz w:val="22"/>
          <w:szCs w:val="22"/>
          <w:shd w:val="clear" w:color="auto" w:fill="FFFFFF"/>
        </w:rPr>
        <w:t>Experim</w:t>
      </w:r>
      <w:r w:rsidRPr="00EA69A0">
        <w:rPr>
          <w:rStyle w:val="apple-converted-space"/>
          <w:rFonts w:ascii="Arial" w:hAnsi="Arial" w:cs="Arial"/>
          <w:sz w:val="22"/>
          <w:szCs w:val="22"/>
          <w:shd w:val="clear" w:color="auto" w:fill="FFFFFF"/>
        </w:rPr>
        <w:t>ental design is the process by which a researcher plans a study.</w:t>
      </w:r>
      <w:r>
        <w:rPr>
          <w:rStyle w:val="CommentReference"/>
        </w:rPr>
        <w:t xml:space="preserve">  </w:t>
      </w:r>
      <w:r w:rsidR="00797E4A" w:rsidRPr="00BA3614">
        <w:rPr>
          <w:rFonts w:ascii="Arial" w:hAnsi="Arial" w:cs="Arial"/>
          <w:sz w:val="22"/>
          <w:szCs w:val="22"/>
        </w:rPr>
        <w:t xml:space="preserve">A two-group design is the simplest way to establish a cause-effect relationship between two variables.  </w:t>
      </w:r>
    </w:p>
    <w:p w14:paraId="387AFABA" w14:textId="60F19539" w:rsidR="00271391" w:rsidRPr="00797E4A" w:rsidRDefault="00271391" w:rsidP="00271391">
      <w:pPr>
        <w:pStyle w:val="ListParagraph"/>
        <w:numPr>
          <w:ilvl w:val="2"/>
          <w:numId w:val="3"/>
        </w:numPr>
        <w:rPr>
          <w:rFonts w:ascii="Arial" w:hAnsi="Arial" w:cs="Arial"/>
          <w:b/>
          <w:sz w:val="22"/>
          <w:szCs w:val="22"/>
        </w:rPr>
      </w:pPr>
      <w:r>
        <w:rPr>
          <w:rFonts w:ascii="Arial" w:hAnsi="Arial" w:cs="Arial"/>
          <w:sz w:val="22"/>
          <w:szCs w:val="22"/>
        </w:rPr>
        <w:t>Title Slide</w:t>
      </w:r>
    </w:p>
    <w:p w14:paraId="51F2D59F" w14:textId="77777777" w:rsidR="00797E4A" w:rsidRPr="00797E4A" w:rsidRDefault="00797E4A" w:rsidP="00797E4A">
      <w:pPr>
        <w:pStyle w:val="ListParagraph"/>
        <w:ind w:left="792"/>
        <w:rPr>
          <w:rFonts w:ascii="Arial" w:hAnsi="Arial" w:cs="Arial"/>
          <w:b/>
          <w:sz w:val="22"/>
          <w:szCs w:val="22"/>
        </w:rPr>
      </w:pPr>
    </w:p>
    <w:p w14:paraId="6B719677" w14:textId="5592ADBD" w:rsidR="00DF22D8" w:rsidRPr="00DF22D8" w:rsidRDefault="00113A63" w:rsidP="00DF22D8">
      <w:pPr>
        <w:pStyle w:val="ListParagraph"/>
        <w:numPr>
          <w:ilvl w:val="1"/>
          <w:numId w:val="3"/>
        </w:numPr>
        <w:rPr>
          <w:rFonts w:ascii="Arial" w:hAnsi="Arial" w:cs="Arial"/>
          <w:b/>
          <w:sz w:val="22"/>
          <w:szCs w:val="22"/>
        </w:rPr>
      </w:pPr>
      <w:r>
        <w:rPr>
          <w:rFonts w:ascii="Arial" w:eastAsia="MS Mincho" w:hAnsi="Arial" w:cs="Arial"/>
          <w:sz w:val="22"/>
          <w:szCs w:val="22"/>
        </w:rPr>
        <w:t>Here, a</w:t>
      </w:r>
      <w:r w:rsidR="00797E4A">
        <w:rPr>
          <w:rFonts w:ascii="Arial" w:eastAsia="MS Mincho" w:hAnsi="Arial" w:cs="Arial"/>
          <w:sz w:val="22"/>
          <w:szCs w:val="22"/>
        </w:rPr>
        <w:t xml:space="preserve"> two-group experimental design is used to </w:t>
      </w:r>
      <w:r w:rsidR="00DF22D8">
        <w:rPr>
          <w:rFonts w:ascii="Arial" w:eastAsia="MS Mincho" w:hAnsi="Arial" w:cs="Arial"/>
          <w:sz w:val="22"/>
          <w:szCs w:val="22"/>
        </w:rPr>
        <w:t>answer</w:t>
      </w:r>
      <w:r w:rsidR="00DF22D8" w:rsidRPr="00797E4A">
        <w:rPr>
          <w:rFonts w:ascii="Arial" w:eastAsia="MS Mincho" w:hAnsi="Arial" w:cs="Arial"/>
          <w:sz w:val="22"/>
          <w:szCs w:val="22"/>
        </w:rPr>
        <w:t xml:space="preserve"> the research question: “How does phy</w:t>
      </w:r>
      <w:r w:rsidR="00DF22D8">
        <w:rPr>
          <w:rFonts w:ascii="Arial" w:eastAsia="MS Mincho" w:hAnsi="Arial" w:cs="Arial"/>
          <w:sz w:val="22"/>
          <w:szCs w:val="22"/>
        </w:rPr>
        <w:t xml:space="preserve">siological arousal </w:t>
      </w:r>
      <w:r w:rsidR="006477F5">
        <w:rPr>
          <w:rFonts w:ascii="Arial" w:eastAsia="MS Mincho" w:hAnsi="Arial" w:cs="Arial"/>
          <w:sz w:val="22"/>
          <w:szCs w:val="22"/>
        </w:rPr>
        <w:t>in the form of exercise</w:t>
      </w:r>
      <w:r w:rsidR="00DF22D8" w:rsidRPr="00797E4A">
        <w:rPr>
          <w:rFonts w:ascii="Arial" w:eastAsia="MS Mincho" w:hAnsi="Arial" w:cs="Arial"/>
          <w:sz w:val="22"/>
          <w:szCs w:val="22"/>
        </w:rPr>
        <w:t xml:space="preserve"> influence perceived attraction?</w:t>
      </w:r>
      <w:r w:rsidR="00C914C7">
        <w:rPr>
          <w:rFonts w:ascii="Arial" w:eastAsia="MS Mincho" w:hAnsi="Arial" w:cs="Arial"/>
          <w:sz w:val="22"/>
          <w:szCs w:val="22"/>
        </w:rPr>
        <w:t xml:space="preserve"> </w:t>
      </w:r>
      <w:r w:rsidR="00D4378B">
        <w:rPr>
          <w:rFonts w:ascii="Arial" w:eastAsia="MS Mincho" w:hAnsi="Arial" w:cs="Arial"/>
          <w:sz w:val="22"/>
          <w:szCs w:val="22"/>
        </w:rPr>
        <w:t xml:space="preserve"> </w:t>
      </w:r>
      <w:r w:rsidR="00C55032">
        <w:rPr>
          <w:rFonts w:ascii="Arial" w:eastAsia="MS Mincho" w:hAnsi="Arial" w:cs="Arial"/>
          <w:sz w:val="22"/>
          <w:szCs w:val="22"/>
        </w:rPr>
        <w:t>In other words, are people more attractive to you after a workout?”</w:t>
      </w:r>
      <w:r w:rsidR="00D4378B">
        <w:rPr>
          <w:rFonts w:ascii="Arial" w:eastAsia="MS Mincho" w:hAnsi="Arial" w:cs="Arial"/>
          <w:sz w:val="22"/>
          <w:szCs w:val="22"/>
        </w:rPr>
        <w:t xml:space="preserve"> </w:t>
      </w:r>
      <w:r w:rsidR="00C914C7" w:rsidRPr="00C914C7">
        <w:rPr>
          <w:rFonts w:ascii="Arial" w:eastAsia="MS Mincho" w:hAnsi="Arial" w:cs="Arial"/>
          <w:b/>
          <w:sz w:val="22"/>
          <w:szCs w:val="22"/>
        </w:rPr>
        <w:t>(1.4)</w:t>
      </w:r>
    </w:p>
    <w:p w14:paraId="0FB10BAF" w14:textId="1619F98A" w:rsidR="00DF22D8" w:rsidRPr="00DF22D8" w:rsidRDefault="00DF22D8" w:rsidP="00DF22D8">
      <w:pPr>
        <w:pStyle w:val="ListParagraph"/>
        <w:numPr>
          <w:ilvl w:val="2"/>
          <w:numId w:val="3"/>
        </w:numPr>
        <w:rPr>
          <w:rFonts w:ascii="Arial" w:hAnsi="Arial" w:cs="Arial"/>
          <w:b/>
          <w:sz w:val="22"/>
          <w:szCs w:val="22"/>
        </w:rPr>
      </w:pPr>
      <w:r>
        <w:rPr>
          <w:rFonts w:ascii="Arial" w:eastAsia="MS Mincho" w:hAnsi="Arial" w:cs="Arial"/>
          <w:sz w:val="22"/>
          <w:szCs w:val="22"/>
        </w:rPr>
        <w:t>See storyboard.</w:t>
      </w:r>
    </w:p>
    <w:p w14:paraId="72EC67A0" w14:textId="77777777" w:rsidR="00DF22D8" w:rsidRPr="00DF22D8" w:rsidRDefault="00DF22D8" w:rsidP="00DF22D8">
      <w:pPr>
        <w:pStyle w:val="ListParagraph"/>
        <w:ind w:left="792"/>
        <w:rPr>
          <w:rFonts w:ascii="Arial" w:hAnsi="Arial" w:cs="Arial"/>
          <w:b/>
          <w:sz w:val="22"/>
          <w:szCs w:val="22"/>
        </w:rPr>
      </w:pPr>
    </w:p>
    <w:p w14:paraId="6BFA0F6C" w14:textId="269C74DC" w:rsidR="00797E4A" w:rsidRPr="00DF22D8" w:rsidRDefault="00062540" w:rsidP="00DF22D8">
      <w:pPr>
        <w:pStyle w:val="ListParagraph"/>
        <w:numPr>
          <w:ilvl w:val="1"/>
          <w:numId w:val="3"/>
        </w:numPr>
        <w:rPr>
          <w:rFonts w:ascii="Arial" w:hAnsi="Arial" w:cs="Arial"/>
          <w:b/>
          <w:sz w:val="22"/>
          <w:szCs w:val="22"/>
        </w:rPr>
      </w:pPr>
      <w:r>
        <w:rPr>
          <w:rFonts w:ascii="Arial" w:eastAsia="MS Mincho" w:hAnsi="Arial" w:cs="Arial"/>
          <w:sz w:val="22"/>
          <w:szCs w:val="22"/>
        </w:rPr>
        <w:t>This video</w:t>
      </w:r>
      <w:r w:rsidR="00DF22D8">
        <w:rPr>
          <w:rFonts w:ascii="Arial" w:eastAsia="MS Mincho" w:hAnsi="Arial" w:cs="Arial"/>
          <w:sz w:val="22"/>
          <w:szCs w:val="22"/>
        </w:rPr>
        <w:t xml:space="preserve"> </w:t>
      </w:r>
      <w:r w:rsidR="00797E4A" w:rsidRPr="00DF22D8">
        <w:rPr>
          <w:rFonts w:ascii="Arial" w:eastAsia="MS Mincho" w:hAnsi="Arial" w:cs="Arial"/>
          <w:sz w:val="22"/>
          <w:szCs w:val="22"/>
        </w:rPr>
        <w:t>demonstrate</w:t>
      </w:r>
      <w:r>
        <w:rPr>
          <w:rFonts w:ascii="Arial" w:eastAsia="MS Mincho" w:hAnsi="Arial" w:cs="Arial"/>
          <w:sz w:val="22"/>
          <w:szCs w:val="22"/>
        </w:rPr>
        <w:t>s</w:t>
      </w:r>
      <w:r w:rsidR="00271391" w:rsidRPr="00DF22D8">
        <w:rPr>
          <w:rFonts w:ascii="Arial" w:eastAsia="MS Mincho" w:hAnsi="Arial" w:cs="Arial"/>
          <w:sz w:val="22"/>
          <w:szCs w:val="22"/>
        </w:rPr>
        <w:t>…</w:t>
      </w:r>
      <w:r w:rsidR="00797E4A" w:rsidRPr="00DF22D8">
        <w:rPr>
          <w:rFonts w:ascii="Arial" w:eastAsia="MS Mincho" w:hAnsi="Arial" w:cs="Arial"/>
          <w:sz w:val="22"/>
          <w:szCs w:val="22"/>
        </w:rPr>
        <w:t xml:space="preserve"> </w:t>
      </w:r>
      <w:r w:rsidR="001A7605" w:rsidRPr="00DF22D8">
        <w:rPr>
          <w:rFonts w:ascii="Arial" w:eastAsia="MS Mincho" w:hAnsi="Arial" w:cs="Arial"/>
          <w:sz w:val="22"/>
          <w:szCs w:val="22"/>
        </w:rPr>
        <w:t xml:space="preserve">the </w:t>
      </w:r>
      <w:r w:rsidR="00797E4A" w:rsidRPr="00DF22D8">
        <w:rPr>
          <w:rFonts w:ascii="Arial" w:eastAsia="MS Mincho" w:hAnsi="Arial" w:cs="Arial"/>
          <w:sz w:val="22"/>
          <w:szCs w:val="22"/>
        </w:rPr>
        <w:t xml:space="preserve">process of turning </w:t>
      </w:r>
      <w:r w:rsidR="00D54E14" w:rsidRPr="00DF22D8">
        <w:rPr>
          <w:rFonts w:ascii="Arial" w:eastAsia="MS Mincho" w:hAnsi="Arial" w:cs="Arial"/>
          <w:sz w:val="22"/>
          <w:szCs w:val="22"/>
        </w:rPr>
        <w:t>concepts</w:t>
      </w:r>
      <w:r w:rsidR="00797E4A" w:rsidRPr="00DF22D8">
        <w:rPr>
          <w:rFonts w:ascii="Arial" w:eastAsia="MS Mincho" w:hAnsi="Arial" w:cs="Arial"/>
          <w:sz w:val="22"/>
          <w:szCs w:val="22"/>
        </w:rPr>
        <w:t xml:space="preserve"> into testable ideas</w:t>
      </w:r>
      <w:r w:rsidR="00D54E14" w:rsidRPr="00DF22D8">
        <w:rPr>
          <w:rFonts w:ascii="Arial" w:eastAsia="MS Mincho" w:hAnsi="Arial" w:cs="Arial"/>
          <w:sz w:val="22"/>
          <w:szCs w:val="22"/>
        </w:rPr>
        <w:t xml:space="preserve"> and forming hypothese</w:t>
      </w:r>
      <w:r w:rsidR="00014FBA" w:rsidRPr="00DF22D8">
        <w:rPr>
          <w:rFonts w:ascii="Arial" w:eastAsia="MS Mincho" w:hAnsi="Arial" w:cs="Arial"/>
          <w:sz w:val="22"/>
          <w:szCs w:val="22"/>
        </w:rPr>
        <w:t>s</w:t>
      </w:r>
      <w:r w:rsidR="00DF22D8" w:rsidRPr="00DF22D8">
        <w:rPr>
          <w:rFonts w:ascii="Arial" w:eastAsia="MS Mincho" w:hAnsi="Arial" w:cs="Arial"/>
          <w:sz w:val="22"/>
          <w:szCs w:val="22"/>
        </w:rPr>
        <w:t xml:space="preserve"> </w:t>
      </w:r>
      <w:r w:rsidR="00DF22D8" w:rsidRPr="00DF22D8">
        <w:rPr>
          <w:rFonts w:ascii="Arial" w:hAnsi="Arial" w:cs="Arial"/>
          <w:b/>
          <w:sz w:val="22"/>
          <w:szCs w:val="22"/>
        </w:rPr>
        <w:t>(1.1)</w:t>
      </w:r>
      <w:r w:rsidR="00014FBA" w:rsidRPr="00DF22D8">
        <w:rPr>
          <w:rFonts w:ascii="Arial" w:eastAsia="MS Mincho" w:hAnsi="Arial" w:cs="Arial"/>
          <w:sz w:val="22"/>
          <w:szCs w:val="22"/>
        </w:rPr>
        <w:t>….</w:t>
      </w:r>
      <w:r w:rsidR="00797E4A" w:rsidRPr="00DF22D8">
        <w:rPr>
          <w:rFonts w:ascii="Arial" w:eastAsia="MS Mincho" w:hAnsi="Arial" w:cs="Arial"/>
          <w:sz w:val="22"/>
          <w:szCs w:val="22"/>
        </w:rPr>
        <w:t xml:space="preserve"> </w:t>
      </w:r>
      <w:r w:rsidR="00DF22D8" w:rsidRPr="00DF22D8">
        <w:rPr>
          <w:rFonts w:ascii="Arial" w:eastAsia="MS Mincho" w:hAnsi="Arial" w:cs="Arial"/>
          <w:sz w:val="22"/>
          <w:szCs w:val="22"/>
        </w:rPr>
        <w:t>how to design experimental conditions and controls</w:t>
      </w:r>
      <w:r w:rsidR="000C5046">
        <w:rPr>
          <w:rFonts w:ascii="Arial" w:eastAsia="MS Mincho" w:hAnsi="Arial" w:cs="Arial"/>
          <w:sz w:val="22"/>
          <w:szCs w:val="22"/>
        </w:rPr>
        <w:t xml:space="preserve"> </w:t>
      </w:r>
      <w:r w:rsidR="004775B2">
        <w:rPr>
          <w:rFonts w:ascii="Arial" w:eastAsia="MS Mincho" w:hAnsi="Arial" w:cs="Arial"/>
          <w:sz w:val="22"/>
          <w:szCs w:val="22"/>
        </w:rPr>
        <w:t xml:space="preserve">as well as </w:t>
      </w:r>
      <w:r w:rsidR="002D19A4" w:rsidRPr="00DF22D8">
        <w:rPr>
          <w:rFonts w:ascii="Arial" w:eastAsia="MS Mincho" w:hAnsi="Arial" w:cs="Arial"/>
          <w:sz w:val="22"/>
          <w:szCs w:val="22"/>
        </w:rPr>
        <w:t xml:space="preserve">how to identify </w:t>
      </w:r>
      <w:r w:rsidR="00014FBA" w:rsidRPr="00DF22D8">
        <w:rPr>
          <w:rFonts w:ascii="Arial" w:eastAsia="MS Mincho" w:hAnsi="Arial" w:cs="Arial"/>
          <w:sz w:val="22"/>
          <w:szCs w:val="22"/>
        </w:rPr>
        <w:t>experiment</w:t>
      </w:r>
      <w:r w:rsidR="00113A63">
        <w:rPr>
          <w:rFonts w:ascii="Arial" w:eastAsia="MS Mincho" w:hAnsi="Arial" w:cs="Arial"/>
          <w:sz w:val="22"/>
          <w:szCs w:val="22"/>
        </w:rPr>
        <w:t>al</w:t>
      </w:r>
      <w:r w:rsidR="00014FBA" w:rsidRPr="00DF22D8">
        <w:rPr>
          <w:rFonts w:ascii="Arial" w:eastAsia="MS Mincho" w:hAnsi="Arial" w:cs="Arial"/>
          <w:sz w:val="22"/>
          <w:szCs w:val="22"/>
        </w:rPr>
        <w:t xml:space="preserve"> variables</w:t>
      </w:r>
      <w:r w:rsidR="00DF22D8" w:rsidRPr="00DF22D8">
        <w:rPr>
          <w:rFonts w:ascii="Arial" w:eastAsia="MS Mincho" w:hAnsi="Arial" w:cs="Arial"/>
          <w:sz w:val="22"/>
          <w:szCs w:val="22"/>
        </w:rPr>
        <w:t xml:space="preserve"> </w:t>
      </w:r>
      <w:r w:rsidR="00DF22D8" w:rsidRPr="00DF22D8">
        <w:rPr>
          <w:rFonts w:ascii="Arial" w:hAnsi="Arial" w:cs="Arial"/>
          <w:b/>
          <w:sz w:val="22"/>
          <w:szCs w:val="22"/>
        </w:rPr>
        <w:t>(1.</w:t>
      </w:r>
      <w:r w:rsidR="00034922">
        <w:rPr>
          <w:rFonts w:ascii="Arial" w:hAnsi="Arial" w:cs="Arial"/>
          <w:b/>
          <w:sz w:val="22"/>
          <w:szCs w:val="22"/>
        </w:rPr>
        <w:t>8</w:t>
      </w:r>
      <w:r w:rsidR="00DF22D8" w:rsidRPr="00DF22D8">
        <w:rPr>
          <w:rFonts w:ascii="Arial" w:hAnsi="Arial" w:cs="Arial"/>
          <w:b/>
          <w:sz w:val="22"/>
          <w:szCs w:val="22"/>
        </w:rPr>
        <w:t>)</w:t>
      </w:r>
      <w:r w:rsidR="00014FBA" w:rsidRPr="00DF22D8">
        <w:rPr>
          <w:rFonts w:ascii="Arial" w:eastAsia="MS Mincho" w:hAnsi="Arial" w:cs="Arial"/>
          <w:sz w:val="22"/>
          <w:szCs w:val="22"/>
        </w:rPr>
        <w:t>…</w:t>
      </w:r>
      <w:r w:rsidR="00797E4A" w:rsidRPr="00DF22D8">
        <w:rPr>
          <w:rFonts w:ascii="Arial" w:eastAsia="MS Mincho" w:hAnsi="Arial" w:cs="Arial"/>
          <w:sz w:val="22"/>
          <w:szCs w:val="22"/>
        </w:rPr>
        <w:t xml:space="preserve"> </w:t>
      </w:r>
      <w:r w:rsidR="002D19A4" w:rsidRPr="00DF22D8">
        <w:rPr>
          <w:rFonts w:ascii="Arial" w:eastAsia="MS Mincho" w:hAnsi="Arial" w:cs="Arial"/>
          <w:sz w:val="22"/>
          <w:szCs w:val="22"/>
        </w:rPr>
        <w:t xml:space="preserve">how to execute the </w:t>
      </w:r>
      <w:r w:rsidR="00014FBA" w:rsidRPr="00DF22D8">
        <w:rPr>
          <w:rFonts w:ascii="Arial" w:eastAsia="MS Mincho" w:hAnsi="Arial" w:cs="Arial"/>
          <w:sz w:val="22"/>
          <w:szCs w:val="22"/>
        </w:rPr>
        <w:t xml:space="preserve">study… </w:t>
      </w:r>
      <w:r w:rsidR="00113A63">
        <w:rPr>
          <w:rFonts w:ascii="Arial" w:eastAsia="MS Mincho" w:hAnsi="Arial" w:cs="Arial"/>
          <w:sz w:val="22"/>
          <w:szCs w:val="22"/>
        </w:rPr>
        <w:t>and</w:t>
      </w:r>
      <w:r w:rsidR="00797E4A" w:rsidRPr="00DF22D8">
        <w:rPr>
          <w:rFonts w:ascii="Arial" w:eastAsia="MS Mincho" w:hAnsi="Arial" w:cs="Arial"/>
          <w:sz w:val="22"/>
          <w:szCs w:val="22"/>
        </w:rPr>
        <w:t xml:space="preserve"> </w:t>
      </w:r>
      <w:r w:rsidR="004775B2">
        <w:rPr>
          <w:rFonts w:ascii="Arial" w:eastAsia="MS Mincho" w:hAnsi="Arial" w:cs="Arial"/>
          <w:sz w:val="22"/>
          <w:szCs w:val="22"/>
        </w:rPr>
        <w:t xml:space="preserve">finally, </w:t>
      </w:r>
      <w:r w:rsidR="00271391" w:rsidRPr="00DF22D8">
        <w:rPr>
          <w:rFonts w:ascii="Arial" w:eastAsia="MS Mincho" w:hAnsi="Arial" w:cs="Arial"/>
          <w:sz w:val="22"/>
          <w:szCs w:val="22"/>
        </w:rPr>
        <w:t>analysis</w:t>
      </w:r>
      <w:r w:rsidR="002D19A4" w:rsidRPr="00DF22D8">
        <w:rPr>
          <w:rFonts w:ascii="Arial" w:eastAsia="MS Mincho" w:hAnsi="Arial" w:cs="Arial"/>
          <w:sz w:val="22"/>
          <w:szCs w:val="22"/>
        </w:rPr>
        <w:t xml:space="preserve"> </w:t>
      </w:r>
      <w:r w:rsidR="00271391" w:rsidRPr="00DF22D8">
        <w:rPr>
          <w:rFonts w:ascii="Arial" w:eastAsia="MS Mincho" w:hAnsi="Arial" w:cs="Arial"/>
          <w:sz w:val="22"/>
          <w:szCs w:val="22"/>
        </w:rPr>
        <w:t>of the data and consideration of</w:t>
      </w:r>
      <w:r w:rsidR="002D19A4" w:rsidRPr="00DF22D8">
        <w:rPr>
          <w:rFonts w:ascii="Arial" w:eastAsia="MS Mincho" w:hAnsi="Arial" w:cs="Arial"/>
          <w:sz w:val="22"/>
          <w:szCs w:val="22"/>
        </w:rPr>
        <w:t xml:space="preserve"> </w:t>
      </w:r>
      <w:r w:rsidR="00797E4A" w:rsidRPr="00DF22D8">
        <w:rPr>
          <w:rFonts w:ascii="Arial" w:eastAsia="MS Mincho" w:hAnsi="Arial" w:cs="Arial"/>
          <w:sz w:val="22"/>
          <w:szCs w:val="22"/>
        </w:rPr>
        <w:t xml:space="preserve">their implications.   </w:t>
      </w:r>
    </w:p>
    <w:p w14:paraId="3A42859C" w14:textId="7729966B" w:rsidR="00AC7DED" w:rsidRPr="0040465F" w:rsidRDefault="00937C05" w:rsidP="00AC7DED">
      <w:pPr>
        <w:pStyle w:val="ListParagraph"/>
        <w:numPr>
          <w:ilvl w:val="2"/>
          <w:numId w:val="3"/>
        </w:numPr>
        <w:rPr>
          <w:rFonts w:ascii="Arial" w:hAnsi="Arial" w:cs="Arial"/>
          <w:b/>
          <w:sz w:val="22"/>
          <w:szCs w:val="22"/>
        </w:rPr>
      </w:pPr>
      <w:r>
        <w:rPr>
          <w:rFonts w:ascii="Arial" w:eastAsia="MS Mincho" w:hAnsi="Arial" w:cs="Arial"/>
          <w:sz w:val="22"/>
          <w:szCs w:val="22"/>
        </w:rPr>
        <w:t xml:space="preserve">Start with a pop-up of the full screen for 1.1 and then have it shrink into its quadrant.  Then for each of the </w:t>
      </w:r>
      <w:r w:rsidR="00840245">
        <w:rPr>
          <w:rFonts w:ascii="Arial" w:eastAsia="MS Mincho" w:hAnsi="Arial" w:cs="Arial"/>
          <w:sz w:val="22"/>
          <w:szCs w:val="22"/>
        </w:rPr>
        <w:t>following components</w:t>
      </w:r>
      <w:r>
        <w:rPr>
          <w:rFonts w:ascii="Arial" w:eastAsia="MS Mincho" w:hAnsi="Arial" w:cs="Arial"/>
          <w:sz w:val="22"/>
          <w:szCs w:val="22"/>
        </w:rPr>
        <w:t xml:space="preserve">, do the same thing by having the full screen pop up and block out the </w:t>
      </w:r>
      <w:r w:rsidR="00840245">
        <w:rPr>
          <w:rFonts w:ascii="Arial" w:eastAsia="MS Mincho" w:hAnsi="Arial" w:cs="Arial"/>
          <w:sz w:val="22"/>
          <w:szCs w:val="22"/>
        </w:rPr>
        <w:t xml:space="preserve">existing </w:t>
      </w:r>
      <w:r>
        <w:rPr>
          <w:rFonts w:ascii="Arial" w:eastAsia="MS Mincho" w:hAnsi="Arial" w:cs="Arial"/>
          <w:sz w:val="22"/>
          <w:szCs w:val="22"/>
        </w:rPr>
        <w:t>quadrant</w:t>
      </w:r>
      <w:r w:rsidR="00840245">
        <w:rPr>
          <w:rFonts w:ascii="Arial" w:eastAsia="MS Mincho" w:hAnsi="Arial" w:cs="Arial"/>
          <w:sz w:val="22"/>
          <w:szCs w:val="22"/>
        </w:rPr>
        <w:t>(s), but then shrink down nex</w:t>
      </w:r>
      <w:r>
        <w:rPr>
          <w:rFonts w:ascii="Arial" w:eastAsia="MS Mincho" w:hAnsi="Arial" w:cs="Arial"/>
          <w:sz w:val="22"/>
          <w:szCs w:val="22"/>
        </w:rPr>
        <w:t>t to the quadrant</w:t>
      </w:r>
      <w:r w:rsidR="00840245">
        <w:rPr>
          <w:rFonts w:ascii="Arial" w:eastAsia="MS Mincho" w:hAnsi="Arial" w:cs="Arial"/>
          <w:sz w:val="22"/>
          <w:szCs w:val="22"/>
        </w:rPr>
        <w:t>(s)</w:t>
      </w:r>
      <w:r>
        <w:rPr>
          <w:rFonts w:ascii="Arial" w:eastAsia="MS Mincho" w:hAnsi="Arial" w:cs="Arial"/>
          <w:sz w:val="22"/>
          <w:szCs w:val="22"/>
        </w:rPr>
        <w:t xml:space="preserve"> that is already there.  4 quadrants with 1) 1.1</w:t>
      </w:r>
      <w:r w:rsidR="00AC7DED">
        <w:rPr>
          <w:rFonts w:ascii="Arial" w:eastAsia="MS Mincho" w:hAnsi="Arial" w:cs="Arial"/>
          <w:sz w:val="22"/>
          <w:szCs w:val="22"/>
        </w:rPr>
        <w:t xml:space="preserve"> from </w:t>
      </w:r>
      <w:r>
        <w:rPr>
          <w:rFonts w:ascii="Arial" w:hAnsi="Arial" w:cs="Arial"/>
          <w:sz w:val="22"/>
          <w:szCs w:val="22"/>
        </w:rPr>
        <w:t>storyboard  TEXT overlay:  Forming Hypotheses 2) 1.</w:t>
      </w:r>
      <w:r w:rsidR="00034922">
        <w:rPr>
          <w:rFonts w:ascii="Arial" w:hAnsi="Arial" w:cs="Arial"/>
          <w:sz w:val="22"/>
          <w:szCs w:val="22"/>
        </w:rPr>
        <w:t>8</w:t>
      </w:r>
      <w:r w:rsidR="00AC7DED">
        <w:rPr>
          <w:rFonts w:ascii="Arial" w:hAnsi="Arial" w:cs="Arial"/>
          <w:sz w:val="22"/>
          <w:szCs w:val="22"/>
        </w:rPr>
        <w:t xml:space="preserve"> from storyboard</w:t>
      </w:r>
      <w:r>
        <w:rPr>
          <w:rFonts w:ascii="Arial" w:hAnsi="Arial" w:cs="Arial"/>
          <w:sz w:val="22"/>
          <w:szCs w:val="22"/>
        </w:rPr>
        <w:t xml:space="preserve"> with animation going</w:t>
      </w:r>
      <w:r w:rsidR="00AC7DED">
        <w:rPr>
          <w:rFonts w:ascii="Arial" w:hAnsi="Arial" w:cs="Arial"/>
          <w:sz w:val="22"/>
          <w:szCs w:val="22"/>
        </w:rPr>
        <w:t xml:space="preserve"> </w:t>
      </w:r>
      <w:r>
        <w:rPr>
          <w:rFonts w:ascii="Arial" w:hAnsi="Arial" w:cs="Arial"/>
          <w:sz w:val="22"/>
          <w:szCs w:val="22"/>
        </w:rPr>
        <w:t xml:space="preserve">TEXT overlay:  Experimental Design </w:t>
      </w:r>
      <w:r w:rsidR="00AC7DED">
        <w:rPr>
          <w:rFonts w:ascii="Arial" w:hAnsi="Arial" w:cs="Arial"/>
          <w:sz w:val="22"/>
          <w:szCs w:val="22"/>
        </w:rPr>
        <w:t xml:space="preserve">3) </w:t>
      </w:r>
      <w:r w:rsidR="00AC7DED" w:rsidRPr="0040465F">
        <w:rPr>
          <w:rFonts w:ascii="Arial" w:hAnsi="Arial" w:cs="Arial"/>
          <w:sz w:val="22"/>
          <w:szCs w:val="22"/>
        </w:rPr>
        <w:t>Shot X (participant running on treadmill)</w:t>
      </w:r>
      <w:r w:rsidR="00AC7DED">
        <w:rPr>
          <w:rFonts w:ascii="Arial" w:hAnsi="Arial" w:cs="Arial"/>
          <w:sz w:val="22"/>
          <w:szCs w:val="22"/>
        </w:rPr>
        <w:t xml:space="preserve"> </w:t>
      </w:r>
      <w:r>
        <w:rPr>
          <w:rFonts w:ascii="Arial" w:hAnsi="Arial" w:cs="Arial"/>
          <w:sz w:val="22"/>
          <w:szCs w:val="22"/>
        </w:rPr>
        <w:t xml:space="preserve">TEXT overlay:  Conducting Study </w:t>
      </w:r>
      <w:r w:rsidR="00AC7DED">
        <w:rPr>
          <w:rFonts w:ascii="Arial" w:hAnsi="Arial" w:cs="Arial"/>
          <w:sz w:val="22"/>
          <w:szCs w:val="22"/>
        </w:rPr>
        <w:t xml:space="preserve">4) </w:t>
      </w:r>
      <w:r w:rsidR="00AC7DED" w:rsidRPr="0040465F">
        <w:rPr>
          <w:rFonts w:ascii="Arial" w:hAnsi="Arial" w:cs="Arial"/>
          <w:sz w:val="22"/>
          <w:szCs w:val="22"/>
        </w:rPr>
        <w:t>Figure 1</w:t>
      </w:r>
      <w:r>
        <w:rPr>
          <w:rFonts w:ascii="Arial" w:hAnsi="Arial" w:cs="Arial"/>
          <w:sz w:val="22"/>
          <w:szCs w:val="22"/>
        </w:rPr>
        <w:t xml:space="preserve">  TEXT overlay:  Data Analysis</w:t>
      </w:r>
    </w:p>
    <w:p w14:paraId="37335A7E" w14:textId="77777777" w:rsidR="005C58BA" w:rsidRPr="005C58BA" w:rsidRDefault="005C58BA" w:rsidP="005C58BA">
      <w:pPr>
        <w:pStyle w:val="ListParagraph"/>
        <w:rPr>
          <w:rFonts w:ascii="Arial" w:hAnsi="Arial" w:cs="Arial"/>
          <w:b/>
          <w:sz w:val="22"/>
          <w:szCs w:val="22"/>
        </w:rPr>
      </w:pPr>
    </w:p>
    <w:p w14:paraId="0D9E0F8C" w14:textId="25985729" w:rsidR="005C58BA" w:rsidRDefault="005C58BA" w:rsidP="005C58BA">
      <w:pPr>
        <w:pStyle w:val="ListParagraph"/>
        <w:numPr>
          <w:ilvl w:val="0"/>
          <w:numId w:val="3"/>
        </w:numPr>
        <w:rPr>
          <w:rFonts w:ascii="Arial" w:hAnsi="Arial" w:cs="Arial"/>
          <w:b/>
          <w:sz w:val="22"/>
          <w:szCs w:val="22"/>
        </w:rPr>
      </w:pPr>
      <w:r>
        <w:rPr>
          <w:rFonts w:ascii="Arial" w:hAnsi="Arial" w:cs="Arial"/>
          <w:b/>
          <w:sz w:val="22"/>
          <w:szCs w:val="22"/>
        </w:rPr>
        <w:t xml:space="preserve">Experimental </w:t>
      </w:r>
      <w:r w:rsidR="000001EF">
        <w:rPr>
          <w:rFonts w:ascii="Arial" w:hAnsi="Arial" w:cs="Arial"/>
          <w:b/>
          <w:sz w:val="22"/>
          <w:szCs w:val="22"/>
        </w:rPr>
        <w:t>Design</w:t>
      </w:r>
    </w:p>
    <w:p w14:paraId="09315399" w14:textId="77777777" w:rsidR="005C58BA" w:rsidRDefault="005C58BA" w:rsidP="005C58BA">
      <w:pPr>
        <w:pStyle w:val="ListParagraph"/>
        <w:ind w:left="792"/>
        <w:rPr>
          <w:rFonts w:ascii="Arial" w:hAnsi="Arial" w:cs="Arial"/>
          <w:b/>
          <w:sz w:val="22"/>
          <w:szCs w:val="22"/>
        </w:rPr>
      </w:pPr>
    </w:p>
    <w:p w14:paraId="28AAEDCE" w14:textId="77777777" w:rsidR="000001EF" w:rsidRPr="00C744C1" w:rsidRDefault="000001EF" w:rsidP="000001EF">
      <w:pPr>
        <w:pStyle w:val="ListParagraph"/>
        <w:ind w:left="792"/>
        <w:rPr>
          <w:rStyle w:val="apple-converted-space"/>
          <w:rFonts w:ascii="Arial" w:hAnsi="Arial" w:cs="Arial"/>
          <w:b/>
          <w:sz w:val="22"/>
          <w:szCs w:val="22"/>
        </w:rPr>
      </w:pPr>
    </w:p>
    <w:p w14:paraId="542611EA" w14:textId="2F428DA7" w:rsidR="005C58BA" w:rsidRPr="00E20FDA" w:rsidRDefault="005C58BA" w:rsidP="000001EF">
      <w:pPr>
        <w:pStyle w:val="ListParagraph"/>
        <w:numPr>
          <w:ilvl w:val="1"/>
          <w:numId w:val="3"/>
        </w:numPr>
        <w:rPr>
          <w:rFonts w:ascii="Arial" w:hAnsi="Arial" w:cs="Arial"/>
          <w:b/>
          <w:sz w:val="22"/>
          <w:szCs w:val="22"/>
        </w:rPr>
      </w:pPr>
      <w:r w:rsidRPr="00C744C1">
        <w:rPr>
          <w:rFonts w:ascii="Arial" w:hAnsi="Arial" w:cs="Arial"/>
          <w:sz w:val="22"/>
          <w:szCs w:val="22"/>
        </w:rPr>
        <w:t>All research seeks to answer questions</w:t>
      </w:r>
      <w:r w:rsidR="00E20FDA">
        <w:rPr>
          <w:rFonts w:ascii="Arial" w:hAnsi="Arial" w:cs="Arial"/>
          <w:sz w:val="22"/>
          <w:szCs w:val="22"/>
        </w:rPr>
        <w:t xml:space="preserve"> </w:t>
      </w:r>
      <w:r w:rsidR="00E20FDA" w:rsidRPr="00E20FDA">
        <w:rPr>
          <w:rFonts w:ascii="Arial" w:hAnsi="Arial" w:cs="Arial"/>
          <w:b/>
          <w:sz w:val="22"/>
          <w:szCs w:val="22"/>
        </w:rPr>
        <w:t>(1.1)</w:t>
      </w:r>
      <w:r w:rsidRPr="00C744C1">
        <w:rPr>
          <w:rFonts w:ascii="Arial" w:hAnsi="Arial" w:cs="Arial"/>
          <w:sz w:val="22"/>
          <w:szCs w:val="22"/>
        </w:rPr>
        <w:t>.  Often those q</w:t>
      </w:r>
      <w:r w:rsidR="00EA69A0">
        <w:rPr>
          <w:rFonts w:ascii="Arial" w:hAnsi="Arial" w:cs="Arial"/>
          <w:sz w:val="22"/>
          <w:szCs w:val="22"/>
        </w:rPr>
        <w:t>uestions start out fairly broad</w:t>
      </w:r>
      <w:r w:rsidR="00E20FDA">
        <w:rPr>
          <w:rFonts w:ascii="Arial" w:hAnsi="Arial" w:cs="Arial"/>
          <w:sz w:val="22"/>
          <w:szCs w:val="22"/>
        </w:rPr>
        <w:t xml:space="preserve"> </w:t>
      </w:r>
      <w:r w:rsidR="00E20FDA">
        <w:rPr>
          <w:rFonts w:ascii="Arial" w:hAnsi="Arial" w:cs="Arial"/>
          <w:b/>
          <w:sz w:val="22"/>
          <w:szCs w:val="22"/>
        </w:rPr>
        <w:t>(1.2</w:t>
      </w:r>
      <w:r w:rsidR="00E20FDA" w:rsidRPr="00E20FDA">
        <w:rPr>
          <w:rFonts w:ascii="Arial" w:hAnsi="Arial" w:cs="Arial"/>
          <w:b/>
          <w:sz w:val="22"/>
          <w:szCs w:val="22"/>
        </w:rPr>
        <w:t>)</w:t>
      </w:r>
      <w:r w:rsidR="00EA69A0">
        <w:rPr>
          <w:rFonts w:ascii="Arial" w:hAnsi="Arial" w:cs="Arial"/>
          <w:sz w:val="22"/>
          <w:szCs w:val="22"/>
        </w:rPr>
        <w:t xml:space="preserve">.  </w:t>
      </w:r>
      <w:r w:rsidRPr="00C744C1">
        <w:rPr>
          <w:rFonts w:ascii="Arial" w:hAnsi="Arial" w:cs="Arial"/>
          <w:sz w:val="22"/>
          <w:szCs w:val="22"/>
        </w:rPr>
        <w:t>The researcher then forms a hypothesis based on educated guesses about potential answers</w:t>
      </w:r>
      <w:r w:rsidR="00E20FDA">
        <w:rPr>
          <w:rFonts w:ascii="Arial" w:hAnsi="Arial" w:cs="Arial"/>
          <w:sz w:val="22"/>
          <w:szCs w:val="22"/>
        </w:rPr>
        <w:t xml:space="preserve"> </w:t>
      </w:r>
      <w:r w:rsidR="00E20FDA">
        <w:rPr>
          <w:rFonts w:ascii="Arial" w:hAnsi="Arial" w:cs="Arial"/>
          <w:b/>
          <w:sz w:val="22"/>
          <w:szCs w:val="22"/>
        </w:rPr>
        <w:t>(1.3</w:t>
      </w:r>
      <w:r w:rsidR="00E20FDA" w:rsidRPr="00E20FDA">
        <w:rPr>
          <w:rFonts w:ascii="Arial" w:hAnsi="Arial" w:cs="Arial"/>
          <w:b/>
          <w:sz w:val="22"/>
          <w:szCs w:val="22"/>
        </w:rPr>
        <w:t>)</w:t>
      </w:r>
      <w:r w:rsidRPr="00C744C1">
        <w:rPr>
          <w:rFonts w:ascii="Arial" w:hAnsi="Arial" w:cs="Arial"/>
          <w:sz w:val="22"/>
          <w:szCs w:val="22"/>
        </w:rPr>
        <w:t xml:space="preserve">. </w:t>
      </w:r>
    </w:p>
    <w:p w14:paraId="21ACC54F" w14:textId="77777777" w:rsidR="004631FE" w:rsidRPr="004631FE" w:rsidRDefault="00E20FDA" w:rsidP="004631FE">
      <w:pPr>
        <w:pStyle w:val="ListParagraph"/>
        <w:numPr>
          <w:ilvl w:val="2"/>
          <w:numId w:val="3"/>
        </w:numPr>
        <w:rPr>
          <w:rStyle w:val="apple-converted-space"/>
          <w:rFonts w:ascii="Arial" w:hAnsi="Arial" w:cs="Arial"/>
          <w:sz w:val="22"/>
          <w:szCs w:val="22"/>
        </w:rPr>
      </w:pPr>
      <w:r>
        <w:rPr>
          <w:rStyle w:val="apple-converted-space"/>
          <w:rFonts w:ascii="Arial" w:hAnsi="Arial" w:cs="Arial"/>
          <w:sz w:val="22"/>
          <w:szCs w:val="22"/>
          <w:shd w:val="clear" w:color="auto" w:fill="FFFFFF"/>
        </w:rPr>
        <w:t>See Storyboard.</w:t>
      </w:r>
    </w:p>
    <w:p w14:paraId="10B3DD79" w14:textId="77777777" w:rsidR="004631FE" w:rsidRPr="004631FE" w:rsidRDefault="004631FE" w:rsidP="004631FE">
      <w:pPr>
        <w:pStyle w:val="ListParagraph"/>
        <w:ind w:left="792"/>
        <w:rPr>
          <w:rStyle w:val="apple-converted-space"/>
          <w:rFonts w:ascii="Arial" w:hAnsi="Arial" w:cs="Arial"/>
          <w:sz w:val="22"/>
          <w:szCs w:val="22"/>
        </w:rPr>
      </w:pPr>
    </w:p>
    <w:p w14:paraId="72C7797D" w14:textId="720BDE12" w:rsidR="00C744C1" w:rsidRPr="004631FE" w:rsidRDefault="00C744C1" w:rsidP="004631FE">
      <w:pPr>
        <w:pStyle w:val="ListParagraph"/>
        <w:numPr>
          <w:ilvl w:val="1"/>
          <w:numId w:val="3"/>
        </w:numPr>
        <w:rPr>
          <w:rFonts w:ascii="Arial" w:hAnsi="Arial" w:cs="Arial"/>
          <w:sz w:val="22"/>
          <w:szCs w:val="22"/>
        </w:rPr>
      </w:pPr>
      <w:r w:rsidRPr="004631FE">
        <w:rPr>
          <w:rFonts w:ascii="Arial" w:hAnsi="Arial" w:cs="Arial"/>
          <w:sz w:val="22"/>
          <w:szCs w:val="22"/>
        </w:rPr>
        <w:t xml:space="preserve">Here, the researcher forms the </w:t>
      </w:r>
      <w:r w:rsidR="000001EF" w:rsidRPr="004631FE">
        <w:rPr>
          <w:rFonts w:ascii="Arial" w:hAnsi="Arial" w:cs="Arial"/>
          <w:sz w:val="22"/>
          <w:szCs w:val="22"/>
        </w:rPr>
        <w:t>r</w:t>
      </w:r>
      <w:r w:rsidR="005C58BA" w:rsidRPr="004631FE">
        <w:rPr>
          <w:rFonts w:ascii="Arial" w:hAnsi="Arial" w:cs="Arial"/>
          <w:sz w:val="22"/>
          <w:szCs w:val="22"/>
        </w:rPr>
        <w:t xml:space="preserve">esearch </w:t>
      </w:r>
      <w:r w:rsidR="000001EF" w:rsidRPr="004631FE">
        <w:rPr>
          <w:rFonts w:ascii="Arial" w:hAnsi="Arial" w:cs="Arial"/>
          <w:sz w:val="22"/>
          <w:szCs w:val="22"/>
        </w:rPr>
        <w:t>hypothesis that t</w:t>
      </w:r>
      <w:r w:rsidR="005C58BA" w:rsidRPr="004631FE">
        <w:rPr>
          <w:rFonts w:ascii="Arial" w:hAnsi="Arial" w:cs="Arial"/>
          <w:sz w:val="22"/>
          <w:szCs w:val="22"/>
        </w:rPr>
        <w:t>hose who are experiencing hig</w:t>
      </w:r>
      <w:r w:rsidR="00C57045">
        <w:rPr>
          <w:rFonts w:ascii="Arial" w:hAnsi="Arial" w:cs="Arial"/>
          <w:sz w:val="22"/>
          <w:szCs w:val="22"/>
        </w:rPr>
        <w:t xml:space="preserve">h excitement </w:t>
      </w:r>
      <w:r w:rsidR="00981C40">
        <w:rPr>
          <w:rFonts w:ascii="Arial" w:hAnsi="Arial" w:cs="Arial"/>
          <w:sz w:val="22"/>
          <w:szCs w:val="22"/>
        </w:rPr>
        <w:t xml:space="preserve">through exercise </w:t>
      </w:r>
      <w:r w:rsidR="00C57045">
        <w:rPr>
          <w:rFonts w:ascii="Arial" w:hAnsi="Arial" w:cs="Arial"/>
          <w:sz w:val="22"/>
          <w:szCs w:val="22"/>
        </w:rPr>
        <w:t>will see others as</w:t>
      </w:r>
      <w:r w:rsidR="005C58BA" w:rsidRPr="004631FE">
        <w:rPr>
          <w:rFonts w:ascii="Arial" w:hAnsi="Arial" w:cs="Arial"/>
          <w:sz w:val="22"/>
          <w:szCs w:val="22"/>
        </w:rPr>
        <w:t xml:space="preserve"> more attractive than those who are experiencing low excitement</w:t>
      </w:r>
      <w:r w:rsidR="00B867EF">
        <w:rPr>
          <w:rFonts w:ascii="Arial" w:hAnsi="Arial" w:cs="Arial"/>
          <w:sz w:val="22"/>
          <w:szCs w:val="22"/>
        </w:rPr>
        <w:t xml:space="preserve"> </w:t>
      </w:r>
      <w:r w:rsidR="00B867EF" w:rsidRPr="00B867EF">
        <w:rPr>
          <w:rFonts w:ascii="Arial" w:hAnsi="Arial" w:cs="Arial"/>
          <w:b/>
          <w:sz w:val="22"/>
          <w:szCs w:val="22"/>
        </w:rPr>
        <w:t>(1.4)</w:t>
      </w:r>
      <w:r w:rsidR="005C58BA" w:rsidRPr="004631FE">
        <w:rPr>
          <w:rFonts w:ascii="Arial" w:hAnsi="Arial" w:cs="Arial"/>
          <w:sz w:val="22"/>
          <w:szCs w:val="22"/>
        </w:rPr>
        <w:t xml:space="preserve">. </w:t>
      </w:r>
    </w:p>
    <w:p w14:paraId="4588A3BC" w14:textId="77777777" w:rsidR="00AC4924" w:rsidRPr="00950E84" w:rsidRDefault="00AC4924" w:rsidP="00AC4924">
      <w:pPr>
        <w:pStyle w:val="ListParagraph"/>
        <w:numPr>
          <w:ilvl w:val="2"/>
          <w:numId w:val="3"/>
        </w:numPr>
        <w:rPr>
          <w:rStyle w:val="apple-converted-space"/>
          <w:rFonts w:ascii="Arial" w:hAnsi="Arial" w:cs="Arial"/>
          <w:sz w:val="22"/>
          <w:szCs w:val="22"/>
        </w:rPr>
      </w:pPr>
      <w:r>
        <w:rPr>
          <w:rStyle w:val="apple-converted-space"/>
          <w:rFonts w:ascii="Arial" w:hAnsi="Arial" w:cs="Arial"/>
          <w:sz w:val="22"/>
          <w:szCs w:val="22"/>
          <w:shd w:val="clear" w:color="auto" w:fill="FFFFFF"/>
        </w:rPr>
        <w:t>See Storyboard.</w:t>
      </w:r>
    </w:p>
    <w:p w14:paraId="51AE9341" w14:textId="77777777" w:rsidR="00C744C1" w:rsidRPr="00C744C1" w:rsidRDefault="00C744C1" w:rsidP="00C744C1">
      <w:pPr>
        <w:pStyle w:val="ListParagraph"/>
        <w:rPr>
          <w:rFonts w:ascii="Arial" w:hAnsi="Arial" w:cs="Arial"/>
          <w:sz w:val="22"/>
          <w:szCs w:val="22"/>
        </w:rPr>
      </w:pPr>
    </w:p>
    <w:p w14:paraId="09C6E449" w14:textId="001B04D5" w:rsidR="00A3475E" w:rsidRDefault="00950E84" w:rsidP="00A3475E">
      <w:pPr>
        <w:pStyle w:val="ListParagraph"/>
        <w:numPr>
          <w:ilvl w:val="1"/>
          <w:numId w:val="3"/>
        </w:numPr>
        <w:rPr>
          <w:rFonts w:ascii="Arial" w:hAnsi="Arial" w:cs="Arial"/>
          <w:sz w:val="22"/>
          <w:szCs w:val="22"/>
        </w:rPr>
      </w:pPr>
      <w:r w:rsidRPr="00950E84">
        <w:rPr>
          <w:rFonts w:ascii="Arial" w:hAnsi="Arial" w:cs="Arial"/>
          <w:sz w:val="22"/>
          <w:szCs w:val="22"/>
        </w:rPr>
        <w:t>To test this hypothesis, the researcher organizes two groups of people: an experimental group</w:t>
      </w:r>
      <w:r w:rsidR="00293D91">
        <w:rPr>
          <w:rFonts w:ascii="Arial" w:hAnsi="Arial" w:cs="Arial"/>
          <w:sz w:val="22"/>
          <w:szCs w:val="22"/>
        </w:rPr>
        <w:t xml:space="preserve"> -</w:t>
      </w:r>
      <w:r w:rsidRPr="00950E84">
        <w:rPr>
          <w:rFonts w:ascii="Arial" w:hAnsi="Arial" w:cs="Arial"/>
          <w:sz w:val="22"/>
          <w:szCs w:val="22"/>
        </w:rPr>
        <w:t xml:space="preserve"> and a control group</w:t>
      </w:r>
      <w:r>
        <w:rPr>
          <w:rFonts w:ascii="Arial" w:hAnsi="Arial" w:cs="Arial"/>
          <w:sz w:val="22"/>
          <w:szCs w:val="22"/>
        </w:rPr>
        <w:t xml:space="preserve"> </w:t>
      </w:r>
      <w:r w:rsidR="004A74D4">
        <w:rPr>
          <w:rFonts w:ascii="Arial" w:hAnsi="Arial" w:cs="Arial"/>
          <w:sz w:val="22"/>
          <w:szCs w:val="22"/>
        </w:rPr>
        <w:t xml:space="preserve"> </w:t>
      </w:r>
      <w:r w:rsidR="004A74D4" w:rsidRPr="00447934">
        <w:rPr>
          <w:rFonts w:ascii="Arial" w:hAnsi="Arial" w:cs="Arial"/>
          <w:b/>
          <w:sz w:val="22"/>
          <w:szCs w:val="22"/>
        </w:rPr>
        <w:t>(1.5)</w:t>
      </w:r>
      <w:r w:rsidR="00A3475E">
        <w:rPr>
          <w:rFonts w:ascii="Arial" w:hAnsi="Arial" w:cs="Arial"/>
          <w:sz w:val="22"/>
          <w:szCs w:val="22"/>
        </w:rPr>
        <w:t>.  T</w:t>
      </w:r>
      <w:r w:rsidR="00097E92">
        <w:rPr>
          <w:rFonts w:ascii="Arial" w:hAnsi="Arial" w:cs="Arial"/>
          <w:sz w:val="22"/>
          <w:szCs w:val="22"/>
        </w:rPr>
        <w:t>he e</w:t>
      </w:r>
      <w:r w:rsidR="00A3475E">
        <w:rPr>
          <w:rFonts w:ascii="Arial" w:hAnsi="Arial" w:cs="Arial"/>
          <w:sz w:val="22"/>
          <w:szCs w:val="22"/>
        </w:rPr>
        <w:t xml:space="preserve">xperimental </w:t>
      </w:r>
      <w:r w:rsidR="00981C40">
        <w:rPr>
          <w:rFonts w:ascii="Arial" w:hAnsi="Arial" w:cs="Arial"/>
          <w:sz w:val="22"/>
          <w:szCs w:val="22"/>
        </w:rPr>
        <w:t>group is the one that</w:t>
      </w:r>
      <w:r w:rsidR="005C58BA" w:rsidRPr="00097E92">
        <w:rPr>
          <w:rFonts w:ascii="Arial" w:hAnsi="Arial" w:cs="Arial"/>
          <w:sz w:val="22"/>
          <w:szCs w:val="22"/>
        </w:rPr>
        <w:t xml:space="preserve"> receive</w:t>
      </w:r>
      <w:r w:rsidR="00A3475E">
        <w:rPr>
          <w:rFonts w:ascii="Arial" w:hAnsi="Arial" w:cs="Arial"/>
          <w:sz w:val="22"/>
          <w:szCs w:val="22"/>
        </w:rPr>
        <w:t xml:space="preserve">s the treatment, </w:t>
      </w:r>
      <w:r w:rsidR="003256D5">
        <w:rPr>
          <w:rFonts w:ascii="Arial" w:hAnsi="Arial" w:cs="Arial"/>
          <w:sz w:val="22"/>
          <w:szCs w:val="22"/>
        </w:rPr>
        <w:t>which in th</w:t>
      </w:r>
      <w:r w:rsidR="007A0471">
        <w:rPr>
          <w:rFonts w:ascii="Arial" w:hAnsi="Arial" w:cs="Arial"/>
          <w:sz w:val="22"/>
          <w:szCs w:val="22"/>
        </w:rPr>
        <w:t xml:space="preserve">e </w:t>
      </w:r>
      <w:r w:rsidR="003256D5">
        <w:rPr>
          <w:rFonts w:ascii="Arial" w:hAnsi="Arial" w:cs="Arial"/>
          <w:sz w:val="22"/>
          <w:szCs w:val="22"/>
        </w:rPr>
        <w:t xml:space="preserve">case </w:t>
      </w:r>
      <w:r w:rsidR="007A0471">
        <w:rPr>
          <w:rFonts w:ascii="Arial" w:hAnsi="Arial" w:cs="Arial"/>
          <w:sz w:val="22"/>
          <w:szCs w:val="22"/>
        </w:rPr>
        <w:t xml:space="preserve">of today’s experiment </w:t>
      </w:r>
      <w:r w:rsidR="003256D5">
        <w:rPr>
          <w:rFonts w:ascii="Arial" w:hAnsi="Arial" w:cs="Arial"/>
          <w:sz w:val="22"/>
          <w:szCs w:val="22"/>
        </w:rPr>
        <w:t xml:space="preserve">is </w:t>
      </w:r>
      <w:r w:rsidR="007A0471">
        <w:rPr>
          <w:rFonts w:ascii="Arial" w:hAnsi="Arial" w:cs="Arial"/>
          <w:sz w:val="22"/>
          <w:szCs w:val="22"/>
        </w:rPr>
        <w:t>running</w:t>
      </w:r>
      <w:r w:rsidR="00981C40">
        <w:rPr>
          <w:rFonts w:ascii="Arial" w:hAnsi="Arial" w:cs="Arial"/>
          <w:sz w:val="22"/>
          <w:szCs w:val="22"/>
        </w:rPr>
        <w:t xml:space="preserve"> on a treadmill</w:t>
      </w:r>
      <w:r w:rsidR="003256D5">
        <w:rPr>
          <w:rFonts w:ascii="Arial" w:hAnsi="Arial" w:cs="Arial"/>
          <w:sz w:val="22"/>
          <w:szCs w:val="22"/>
        </w:rPr>
        <w:t xml:space="preserve">.  The treatment </w:t>
      </w:r>
      <w:r w:rsidR="00A3475E">
        <w:rPr>
          <w:rFonts w:ascii="Arial" w:hAnsi="Arial" w:cs="Arial"/>
          <w:sz w:val="22"/>
          <w:szCs w:val="22"/>
        </w:rPr>
        <w:t xml:space="preserve">is </w:t>
      </w:r>
      <w:r w:rsidR="005C58BA" w:rsidRPr="00097E92">
        <w:rPr>
          <w:rFonts w:ascii="Arial" w:hAnsi="Arial" w:cs="Arial"/>
          <w:sz w:val="22"/>
          <w:szCs w:val="22"/>
        </w:rPr>
        <w:t xml:space="preserve">the key </w:t>
      </w:r>
      <w:r w:rsidR="007A0471">
        <w:rPr>
          <w:rFonts w:ascii="Arial" w:hAnsi="Arial" w:cs="Arial"/>
          <w:sz w:val="22"/>
          <w:szCs w:val="22"/>
        </w:rPr>
        <w:t>ingredient</w:t>
      </w:r>
      <w:r w:rsidR="005C58BA" w:rsidRPr="00097E92">
        <w:rPr>
          <w:rFonts w:ascii="Arial" w:hAnsi="Arial" w:cs="Arial"/>
          <w:sz w:val="22"/>
          <w:szCs w:val="22"/>
        </w:rPr>
        <w:t xml:space="preserve"> </w:t>
      </w:r>
      <w:r w:rsidR="003256D5">
        <w:rPr>
          <w:rFonts w:ascii="Arial" w:hAnsi="Arial" w:cs="Arial"/>
          <w:sz w:val="22"/>
          <w:szCs w:val="22"/>
        </w:rPr>
        <w:t xml:space="preserve">that </w:t>
      </w:r>
      <w:r w:rsidR="005C58BA" w:rsidRPr="00097E92">
        <w:rPr>
          <w:rFonts w:ascii="Arial" w:hAnsi="Arial" w:cs="Arial"/>
          <w:sz w:val="22"/>
          <w:szCs w:val="22"/>
        </w:rPr>
        <w:t xml:space="preserve">the researcher believes </w:t>
      </w:r>
      <w:r w:rsidR="00A3475E">
        <w:rPr>
          <w:rFonts w:ascii="Arial" w:hAnsi="Arial" w:cs="Arial"/>
          <w:sz w:val="22"/>
          <w:szCs w:val="22"/>
        </w:rPr>
        <w:t>will</w:t>
      </w:r>
      <w:r w:rsidR="005C58BA" w:rsidRPr="00097E92">
        <w:rPr>
          <w:rFonts w:ascii="Arial" w:hAnsi="Arial" w:cs="Arial"/>
          <w:sz w:val="22"/>
          <w:szCs w:val="22"/>
        </w:rPr>
        <w:t xml:space="preserve"> influence on the outcome</w:t>
      </w:r>
      <w:r w:rsidR="004A74D4">
        <w:rPr>
          <w:rFonts w:ascii="Arial" w:hAnsi="Arial" w:cs="Arial"/>
          <w:sz w:val="22"/>
          <w:szCs w:val="22"/>
        </w:rPr>
        <w:t xml:space="preserve"> </w:t>
      </w:r>
      <w:r w:rsidR="004A74D4">
        <w:rPr>
          <w:rFonts w:ascii="Arial" w:hAnsi="Arial" w:cs="Arial"/>
          <w:b/>
          <w:sz w:val="22"/>
          <w:szCs w:val="22"/>
        </w:rPr>
        <w:t>(1.6</w:t>
      </w:r>
      <w:r w:rsidR="004A74D4" w:rsidRPr="00447934">
        <w:rPr>
          <w:rFonts w:ascii="Arial" w:hAnsi="Arial" w:cs="Arial"/>
          <w:b/>
          <w:sz w:val="22"/>
          <w:szCs w:val="22"/>
        </w:rPr>
        <w:t>)</w:t>
      </w:r>
      <w:r w:rsidR="005C58BA" w:rsidRPr="00097E92">
        <w:rPr>
          <w:rFonts w:ascii="Arial" w:hAnsi="Arial" w:cs="Arial"/>
          <w:sz w:val="22"/>
          <w:szCs w:val="22"/>
        </w:rPr>
        <w:t xml:space="preserve">.   </w:t>
      </w:r>
    </w:p>
    <w:p w14:paraId="25FE4F1F" w14:textId="77777777" w:rsidR="00AC4924" w:rsidRPr="004631FE" w:rsidRDefault="00AC4924" w:rsidP="00AC4924">
      <w:pPr>
        <w:pStyle w:val="ListParagraph"/>
        <w:numPr>
          <w:ilvl w:val="2"/>
          <w:numId w:val="3"/>
        </w:numPr>
        <w:rPr>
          <w:rStyle w:val="apple-converted-space"/>
          <w:rFonts w:ascii="Arial" w:hAnsi="Arial" w:cs="Arial"/>
          <w:sz w:val="22"/>
          <w:szCs w:val="22"/>
        </w:rPr>
      </w:pPr>
      <w:r>
        <w:rPr>
          <w:rStyle w:val="apple-converted-space"/>
          <w:rFonts w:ascii="Arial" w:hAnsi="Arial" w:cs="Arial"/>
          <w:sz w:val="22"/>
          <w:szCs w:val="22"/>
          <w:shd w:val="clear" w:color="auto" w:fill="FFFFFF"/>
        </w:rPr>
        <w:lastRenderedPageBreak/>
        <w:t>See Storyboard.</w:t>
      </w:r>
    </w:p>
    <w:p w14:paraId="13758EF3" w14:textId="77777777" w:rsidR="00A3475E" w:rsidRPr="00A3475E" w:rsidRDefault="00A3475E" w:rsidP="00A3475E">
      <w:pPr>
        <w:pStyle w:val="ListParagraph"/>
        <w:rPr>
          <w:rFonts w:ascii="Arial" w:hAnsi="Arial" w:cs="Arial"/>
          <w:sz w:val="22"/>
          <w:szCs w:val="22"/>
        </w:rPr>
      </w:pPr>
    </w:p>
    <w:p w14:paraId="28F630E6" w14:textId="551DFD71" w:rsidR="00FE1FE4" w:rsidRDefault="005C58BA" w:rsidP="00FE1FE4">
      <w:pPr>
        <w:pStyle w:val="ListParagraph"/>
        <w:numPr>
          <w:ilvl w:val="1"/>
          <w:numId w:val="3"/>
        </w:numPr>
        <w:rPr>
          <w:rFonts w:ascii="Arial" w:hAnsi="Arial" w:cs="Arial"/>
          <w:sz w:val="22"/>
          <w:szCs w:val="22"/>
        </w:rPr>
      </w:pPr>
      <w:r w:rsidRPr="005C58BA">
        <w:rPr>
          <w:rFonts w:ascii="Arial" w:hAnsi="Arial" w:cs="Arial"/>
          <w:sz w:val="22"/>
          <w:szCs w:val="22"/>
        </w:rPr>
        <w:t xml:space="preserve">The </w:t>
      </w:r>
      <w:r w:rsidR="00C21B9E">
        <w:rPr>
          <w:rFonts w:ascii="Arial" w:hAnsi="Arial" w:cs="Arial"/>
          <w:sz w:val="22"/>
          <w:szCs w:val="22"/>
        </w:rPr>
        <w:t xml:space="preserve">control </w:t>
      </w:r>
      <w:r w:rsidR="007A0471">
        <w:rPr>
          <w:rFonts w:ascii="Arial" w:hAnsi="Arial" w:cs="Arial"/>
          <w:sz w:val="22"/>
          <w:szCs w:val="22"/>
        </w:rPr>
        <w:t>group</w:t>
      </w:r>
      <w:r w:rsidRPr="005C58BA">
        <w:rPr>
          <w:rFonts w:ascii="Arial" w:hAnsi="Arial" w:cs="Arial"/>
          <w:sz w:val="22"/>
          <w:szCs w:val="22"/>
        </w:rPr>
        <w:t xml:space="preserve"> do</w:t>
      </w:r>
      <w:r w:rsidR="00C21B9E">
        <w:rPr>
          <w:rFonts w:ascii="Arial" w:hAnsi="Arial" w:cs="Arial"/>
          <w:sz w:val="22"/>
          <w:szCs w:val="22"/>
        </w:rPr>
        <w:t xml:space="preserve">es not have the key ingredient.  </w:t>
      </w:r>
      <w:r w:rsidRPr="005C58BA">
        <w:rPr>
          <w:rFonts w:ascii="Arial" w:hAnsi="Arial" w:cs="Arial"/>
          <w:sz w:val="22"/>
          <w:szCs w:val="22"/>
        </w:rPr>
        <w:t>This group serves as the baseli</w:t>
      </w:r>
      <w:r w:rsidR="00C21B9E">
        <w:rPr>
          <w:rFonts w:ascii="Arial" w:hAnsi="Arial" w:cs="Arial"/>
          <w:sz w:val="22"/>
          <w:szCs w:val="22"/>
        </w:rPr>
        <w:t>ne for comparison</w:t>
      </w:r>
      <w:r w:rsidR="00BA6919" w:rsidRPr="002D54FC">
        <w:rPr>
          <w:rFonts w:ascii="Arial" w:hAnsi="Arial" w:cs="Arial"/>
          <w:b/>
          <w:sz w:val="22"/>
          <w:szCs w:val="22"/>
        </w:rPr>
        <w:t>)</w:t>
      </w:r>
      <w:r w:rsidR="00C21B9E">
        <w:rPr>
          <w:rFonts w:ascii="Arial" w:hAnsi="Arial" w:cs="Arial"/>
          <w:sz w:val="22"/>
          <w:szCs w:val="22"/>
        </w:rPr>
        <w:t>.  In the control</w:t>
      </w:r>
      <w:r w:rsidR="00141CEB">
        <w:rPr>
          <w:rFonts w:ascii="Arial" w:hAnsi="Arial" w:cs="Arial"/>
          <w:sz w:val="22"/>
          <w:szCs w:val="22"/>
        </w:rPr>
        <w:t xml:space="preserve"> group</w:t>
      </w:r>
      <w:r w:rsidR="00C21B9E">
        <w:rPr>
          <w:rFonts w:ascii="Arial" w:hAnsi="Arial" w:cs="Arial"/>
          <w:sz w:val="22"/>
          <w:szCs w:val="22"/>
        </w:rPr>
        <w:t xml:space="preserve">, </w:t>
      </w:r>
      <w:r w:rsidRPr="00C21B9E">
        <w:rPr>
          <w:rFonts w:ascii="Arial" w:hAnsi="Arial" w:cs="Arial"/>
          <w:sz w:val="22"/>
          <w:szCs w:val="22"/>
        </w:rPr>
        <w:t xml:space="preserve">everything </w:t>
      </w:r>
      <w:r w:rsidR="00C21B9E">
        <w:rPr>
          <w:rFonts w:ascii="Arial" w:hAnsi="Arial" w:cs="Arial"/>
          <w:sz w:val="22"/>
          <w:szCs w:val="22"/>
        </w:rPr>
        <w:t xml:space="preserve">must be kept </w:t>
      </w:r>
      <w:r w:rsidRPr="00C21B9E">
        <w:rPr>
          <w:rFonts w:ascii="Arial" w:hAnsi="Arial" w:cs="Arial"/>
          <w:sz w:val="22"/>
          <w:szCs w:val="22"/>
        </w:rPr>
        <w:t xml:space="preserve">exactly identical </w:t>
      </w:r>
      <w:r w:rsidR="00FE1FE4">
        <w:rPr>
          <w:rFonts w:ascii="Arial" w:hAnsi="Arial" w:cs="Arial"/>
          <w:sz w:val="22"/>
          <w:szCs w:val="22"/>
        </w:rPr>
        <w:t>to the experimental condition</w:t>
      </w:r>
      <w:r w:rsidRPr="00C21B9E">
        <w:rPr>
          <w:rFonts w:ascii="Arial" w:hAnsi="Arial" w:cs="Arial"/>
          <w:sz w:val="22"/>
          <w:szCs w:val="22"/>
        </w:rPr>
        <w:t xml:space="preserve"> except for </w:t>
      </w:r>
      <w:r w:rsidR="005A7684">
        <w:rPr>
          <w:rFonts w:ascii="Arial" w:hAnsi="Arial" w:cs="Arial"/>
          <w:sz w:val="22"/>
          <w:szCs w:val="22"/>
        </w:rPr>
        <w:t>that key ingredient</w:t>
      </w:r>
      <w:r w:rsidRPr="00C21B9E">
        <w:rPr>
          <w:rFonts w:ascii="Arial" w:hAnsi="Arial" w:cs="Arial"/>
          <w:sz w:val="22"/>
          <w:szCs w:val="22"/>
        </w:rPr>
        <w:t xml:space="preserve"> that the researcher wants to manipulate</w:t>
      </w:r>
      <w:r w:rsidR="004A74D4">
        <w:rPr>
          <w:rFonts w:ascii="Arial" w:hAnsi="Arial" w:cs="Arial"/>
          <w:sz w:val="22"/>
          <w:szCs w:val="22"/>
        </w:rPr>
        <w:t xml:space="preserve"> </w:t>
      </w:r>
      <w:r w:rsidR="004A74D4">
        <w:rPr>
          <w:rFonts w:ascii="Arial" w:hAnsi="Arial" w:cs="Arial"/>
          <w:b/>
          <w:sz w:val="22"/>
          <w:szCs w:val="22"/>
        </w:rPr>
        <w:t>(1.</w:t>
      </w:r>
      <w:r w:rsidR="00293D91">
        <w:rPr>
          <w:rFonts w:ascii="Arial" w:hAnsi="Arial" w:cs="Arial"/>
          <w:b/>
          <w:sz w:val="22"/>
          <w:szCs w:val="22"/>
        </w:rPr>
        <w:t>7</w:t>
      </w:r>
      <w:r w:rsidR="004A74D4" w:rsidRPr="00447934">
        <w:rPr>
          <w:rFonts w:ascii="Arial" w:hAnsi="Arial" w:cs="Arial"/>
          <w:b/>
          <w:sz w:val="22"/>
          <w:szCs w:val="22"/>
        </w:rPr>
        <w:t>)</w:t>
      </w:r>
      <w:r w:rsidR="00C21B9E">
        <w:rPr>
          <w:rFonts w:ascii="Arial" w:hAnsi="Arial" w:cs="Arial"/>
          <w:sz w:val="22"/>
          <w:szCs w:val="22"/>
        </w:rPr>
        <w:t>.</w:t>
      </w:r>
      <w:r w:rsidR="00981C40">
        <w:rPr>
          <w:rFonts w:ascii="Arial" w:hAnsi="Arial" w:cs="Arial"/>
          <w:sz w:val="22"/>
          <w:szCs w:val="22"/>
        </w:rPr>
        <w:t xml:space="preserve"> </w:t>
      </w:r>
    </w:p>
    <w:p w14:paraId="73F23960" w14:textId="77777777" w:rsidR="005A7684" w:rsidRDefault="00AC4924" w:rsidP="00AC4924">
      <w:pPr>
        <w:pStyle w:val="ListParagraph"/>
        <w:numPr>
          <w:ilvl w:val="2"/>
          <w:numId w:val="3"/>
        </w:numPr>
        <w:rPr>
          <w:rFonts w:ascii="Arial" w:hAnsi="Arial" w:cs="Arial"/>
          <w:sz w:val="22"/>
          <w:szCs w:val="22"/>
        </w:rPr>
      </w:pPr>
      <w:r>
        <w:rPr>
          <w:rStyle w:val="apple-converted-space"/>
          <w:rFonts w:ascii="Arial" w:hAnsi="Arial" w:cs="Arial"/>
          <w:sz w:val="22"/>
          <w:szCs w:val="22"/>
          <w:shd w:val="clear" w:color="auto" w:fill="FFFFFF"/>
        </w:rPr>
        <w:t>See Storyboard.</w:t>
      </w:r>
      <w:r w:rsidR="005A7684" w:rsidRPr="005A7684">
        <w:rPr>
          <w:rFonts w:ascii="Arial" w:hAnsi="Arial" w:cs="Arial"/>
          <w:sz w:val="22"/>
          <w:szCs w:val="22"/>
        </w:rPr>
        <w:t xml:space="preserve"> </w:t>
      </w:r>
    </w:p>
    <w:p w14:paraId="7F1F7CE6" w14:textId="77777777" w:rsidR="005A7684" w:rsidRDefault="005A7684" w:rsidP="00BA3614">
      <w:pPr>
        <w:pStyle w:val="ListParagraph"/>
        <w:ind w:left="1224"/>
        <w:rPr>
          <w:rFonts w:ascii="Arial" w:hAnsi="Arial" w:cs="Arial"/>
          <w:sz w:val="22"/>
          <w:szCs w:val="22"/>
        </w:rPr>
      </w:pPr>
    </w:p>
    <w:p w14:paraId="282E1A5A" w14:textId="7A90CA77" w:rsidR="00AC4924" w:rsidRPr="004631FE" w:rsidRDefault="005A7684" w:rsidP="00BA3614">
      <w:pPr>
        <w:pStyle w:val="ListParagraph"/>
        <w:numPr>
          <w:ilvl w:val="1"/>
          <w:numId w:val="3"/>
        </w:numPr>
        <w:rPr>
          <w:rStyle w:val="apple-converted-space"/>
          <w:rFonts w:ascii="Arial" w:hAnsi="Arial" w:cs="Arial"/>
          <w:sz w:val="22"/>
          <w:szCs w:val="22"/>
        </w:rPr>
      </w:pPr>
      <w:r w:rsidRPr="004A74D4">
        <w:rPr>
          <w:rFonts w:ascii="Arial" w:hAnsi="Arial" w:cs="Arial"/>
          <w:sz w:val="22"/>
          <w:szCs w:val="22"/>
        </w:rPr>
        <w:t>In the present study the researcher wants to focus on how physical excitement influences attraction.  As such, physical excitement should be the only piece that cha</w:t>
      </w:r>
      <w:r>
        <w:rPr>
          <w:rFonts w:ascii="Arial" w:hAnsi="Arial" w:cs="Arial"/>
          <w:sz w:val="22"/>
          <w:szCs w:val="22"/>
        </w:rPr>
        <w:t>nges between experimental and control groups.  Therefore, the control group will walk on the same</w:t>
      </w:r>
      <w:r w:rsidRPr="00FE1FE4">
        <w:rPr>
          <w:rFonts w:ascii="Arial" w:hAnsi="Arial" w:cs="Arial"/>
          <w:sz w:val="22"/>
          <w:szCs w:val="22"/>
        </w:rPr>
        <w:t xml:space="preserve"> treadmill for </w:t>
      </w:r>
      <w:r>
        <w:rPr>
          <w:rFonts w:ascii="Arial" w:hAnsi="Arial" w:cs="Arial"/>
          <w:sz w:val="22"/>
          <w:szCs w:val="22"/>
        </w:rPr>
        <w:t xml:space="preserve">the same amount of time </w:t>
      </w:r>
      <w:r w:rsidR="001807C8">
        <w:rPr>
          <w:rFonts w:ascii="Arial" w:hAnsi="Arial" w:cs="Arial"/>
          <w:sz w:val="22"/>
          <w:szCs w:val="22"/>
        </w:rPr>
        <w:t>that the</w:t>
      </w:r>
      <w:r>
        <w:rPr>
          <w:rFonts w:ascii="Arial" w:hAnsi="Arial" w:cs="Arial"/>
          <w:sz w:val="22"/>
          <w:szCs w:val="22"/>
        </w:rPr>
        <w:t xml:space="preserve"> experimental group</w:t>
      </w:r>
      <w:r w:rsidR="001807C8">
        <w:rPr>
          <w:rFonts w:ascii="Arial" w:hAnsi="Arial" w:cs="Arial"/>
          <w:sz w:val="22"/>
          <w:szCs w:val="22"/>
        </w:rPr>
        <w:t xml:space="preserve"> will run on the treadmill</w:t>
      </w:r>
      <w:r>
        <w:rPr>
          <w:rFonts w:ascii="Arial" w:hAnsi="Arial" w:cs="Arial"/>
          <w:sz w:val="22"/>
          <w:szCs w:val="22"/>
        </w:rPr>
        <w:t>, in order to remove the excited state from the condition</w:t>
      </w:r>
      <w:r w:rsidR="00844525">
        <w:rPr>
          <w:rFonts w:ascii="Arial" w:hAnsi="Arial" w:cs="Arial"/>
          <w:sz w:val="22"/>
          <w:szCs w:val="22"/>
        </w:rPr>
        <w:t xml:space="preserve"> </w:t>
      </w:r>
      <w:r w:rsidR="00844525" w:rsidRPr="00BA3614">
        <w:rPr>
          <w:rFonts w:ascii="Arial" w:hAnsi="Arial" w:cs="Arial"/>
          <w:b/>
          <w:sz w:val="22"/>
          <w:szCs w:val="22"/>
        </w:rPr>
        <w:t>(1.8)</w:t>
      </w:r>
      <w:r>
        <w:rPr>
          <w:rFonts w:ascii="Arial" w:hAnsi="Arial" w:cs="Arial"/>
          <w:sz w:val="22"/>
          <w:szCs w:val="22"/>
        </w:rPr>
        <w:t xml:space="preserve">.  </w:t>
      </w:r>
    </w:p>
    <w:p w14:paraId="491FBEEE" w14:textId="77777777" w:rsidR="00FE1FE4" w:rsidRPr="00FE1FE4" w:rsidRDefault="00FE1FE4" w:rsidP="00FE1FE4">
      <w:pPr>
        <w:pStyle w:val="ListParagraph"/>
        <w:rPr>
          <w:rFonts w:ascii="Arial" w:hAnsi="Arial" w:cs="Arial"/>
          <w:sz w:val="22"/>
          <w:szCs w:val="22"/>
        </w:rPr>
      </w:pPr>
    </w:p>
    <w:p w14:paraId="1E5CA1B2" w14:textId="4D535D78" w:rsidR="001E53F4" w:rsidRDefault="001E53F4" w:rsidP="001E53F4">
      <w:pPr>
        <w:pStyle w:val="ListParagraph"/>
        <w:numPr>
          <w:ilvl w:val="1"/>
          <w:numId w:val="3"/>
        </w:numPr>
        <w:rPr>
          <w:rFonts w:ascii="Arial" w:hAnsi="Arial" w:cs="Arial"/>
          <w:sz w:val="22"/>
          <w:szCs w:val="22"/>
        </w:rPr>
      </w:pPr>
      <w:r>
        <w:rPr>
          <w:rFonts w:ascii="Arial" w:hAnsi="Arial" w:cs="Arial"/>
          <w:sz w:val="22"/>
          <w:szCs w:val="22"/>
        </w:rPr>
        <w:t>Now, consider the variables, which are things that change within the experiment</w:t>
      </w:r>
      <w:r w:rsidR="004A74D4">
        <w:rPr>
          <w:rFonts w:ascii="Arial" w:hAnsi="Arial" w:cs="Arial"/>
          <w:sz w:val="22"/>
          <w:szCs w:val="22"/>
        </w:rPr>
        <w:t xml:space="preserve"> </w:t>
      </w:r>
      <w:r w:rsidR="004A74D4" w:rsidRPr="00447934">
        <w:rPr>
          <w:rFonts w:ascii="Arial" w:hAnsi="Arial" w:cs="Arial"/>
          <w:b/>
          <w:sz w:val="22"/>
          <w:szCs w:val="22"/>
        </w:rPr>
        <w:t>(1.</w:t>
      </w:r>
      <w:r w:rsidR="000B6551">
        <w:rPr>
          <w:rFonts w:ascii="Arial" w:hAnsi="Arial" w:cs="Arial"/>
          <w:b/>
          <w:sz w:val="22"/>
          <w:szCs w:val="22"/>
        </w:rPr>
        <w:t>9</w:t>
      </w:r>
      <w:r w:rsidR="004A74D4" w:rsidRPr="00447934">
        <w:rPr>
          <w:rFonts w:ascii="Arial" w:hAnsi="Arial" w:cs="Arial"/>
          <w:b/>
          <w:sz w:val="22"/>
          <w:szCs w:val="22"/>
        </w:rPr>
        <w:t>)</w:t>
      </w:r>
      <w:r>
        <w:rPr>
          <w:rFonts w:ascii="Arial" w:hAnsi="Arial" w:cs="Arial"/>
          <w:sz w:val="22"/>
          <w:szCs w:val="22"/>
        </w:rPr>
        <w:t>.  In a cause and effect scenario, t</w:t>
      </w:r>
      <w:r w:rsidRPr="00DE0C2C">
        <w:rPr>
          <w:rFonts w:ascii="Arial" w:hAnsi="Arial" w:cs="Arial"/>
          <w:sz w:val="22"/>
          <w:szCs w:val="22"/>
        </w:rPr>
        <w:t>he cause</w:t>
      </w:r>
      <w:r>
        <w:rPr>
          <w:rFonts w:ascii="Arial" w:hAnsi="Arial" w:cs="Arial"/>
          <w:sz w:val="22"/>
          <w:szCs w:val="22"/>
        </w:rPr>
        <w:t>,</w:t>
      </w:r>
      <w:r w:rsidRPr="00DE0C2C">
        <w:rPr>
          <w:rFonts w:ascii="Arial" w:hAnsi="Arial" w:cs="Arial"/>
          <w:sz w:val="22"/>
          <w:szCs w:val="22"/>
        </w:rPr>
        <w:t xml:space="preserve"> or </w:t>
      </w:r>
      <w:r>
        <w:rPr>
          <w:rFonts w:ascii="Arial" w:hAnsi="Arial" w:cs="Arial"/>
          <w:sz w:val="22"/>
          <w:szCs w:val="22"/>
        </w:rPr>
        <w:t>the condition manipulated</w:t>
      </w:r>
      <w:r w:rsidRPr="00DE0C2C">
        <w:rPr>
          <w:rFonts w:ascii="Arial" w:hAnsi="Arial" w:cs="Arial"/>
          <w:sz w:val="22"/>
          <w:szCs w:val="22"/>
        </w:rPr>
        <w:t xml:space="preserve"> to detect changes</w:t>
      </w:r>
      <w:r>
        <w:rPr>
          <w:rFonts w:ascii="Arial" w:hAnsi="Arial" w:cs="Arial"/>
          <w:sz w:val="22"/>
          <w:szCs w:val="22"/>
        </w:rPr>
        <w:t xml:space="preserve">, is called the </w:t>
      </w:r>
      <w:r w:rsidRPr="002D54FC">
        <w:rPr>
          <w:rFonts w:ascii="Arial" w:hAnsi="Arial" w:cs="Arial"/>
          <w:i/>
          <w:sz w:val="22"/>
          <w:szCs w:val="22"/>
        </w:rPr>
        <w:t>independent variable</w:t>
      </w:r>
      <w:r>
        <w:rPr>
          <w:rFonts w:ascii="Arial" w:hAnsi="Arial" w:cs="Arial"/>
          <w:sz w:val="22"/>
          <w:szCs w:val="22"/>
        </w:rPr>
        <w:t xml:space="preserve">.  </w:t>
      </w:r>
      <w:r w:rsidRPr="005C58BA">
        <w:rPr>
          <w:rFonts w:ascii="Arial" w:hAnsi="Arial" w:cs="Arial"/>
          <w:sz w:val="22"/>
          <w:szCs w:val="22"/>
        </w:rPr>
        <w:t>The effect</w:t>
      </w:r>
      <w:r>
        <w:rPr>
          <w:rFonts w:ascii="Arial" w:hAnsi="Arial" w:cs="Arial"/>
          <w:sz w:val="22"/>
          <w:szCs w:val="22"/>
        </w:rPr>
        <w:t>,</w:t>
      </w:r>
      <w:r w:rsidRPr="005C58BA">
        <w:rPr>
          <w:rFonts w:ascii="Arial" w:hAnsi="Arial" w:cs="Arial"/>
          <w:sz w:val="22"/>
          <w:szCs w:val="22"/>
        </w:rPr>
        <w:t xml:space="preserve"> or the outcome that the researc</w:t>
      </w:r>
      <w:r w:rsidR="00C57045">
        <w:rPr>
          <w:rFonts w:ascii="Arial" w:hAnsi="Arial" w:cs="Arial"/>
          <w:sz w:val="22"/>
          <w:szCs w:val="22"/>
        </w:rPr>
        <w:t>her measures</w:t>
      </w:r>
      <w:r>
        <w:rPr>
          <w:rFonts w:ascii="Arial" w:hAnsi="Arial" w:cs="Arial"/>
          <w:sz w:val="22"/>
          <w:szCs w:val="22"/>
        </w:rPr>
        <w:t xml:space="preserve">, is called the </w:t>
      </w:r>
      <w:r w:rsidRPr="002D54FC">
        <w:rPr>
          <w:rFonts w:ascii="Arial" w:hAnsi="Arial" w:cs="Arial"/>
          <w:i/>
          <w:sz w:val="22"/>
          <w:szCs w:val="22"/>
        </w:rPr>
        <w:t>dependent variable</w:t>
      </w:r>
      <w:r>
        <w:rPr>
          <w:rFonts w:ascii="Arial" w:hAnsi="Arial" w:cs="Arial"/>
          <w:sz w:val="22"/>
          <w:szCs w:val="22"/>
        </w:rPr>
        <w:t xml:space="preserve"> </w:t>
      </w:r>
      <w:r w:rsidRPr="00447934">
        <w:rPr>
          <w:rFonts w:ascii="Arial" w:hAnsi="Arial" w:cs="Arial"/>
          <w:b/>
          <w:sz w:val="22"/>
          <w:szCs w:val="22"/>
        </w:rPr>
        <w:t>(1.</w:t>
      </w:r>
      <w:r w:rsidR="004A74D4">
        <w:rPr>
          <w:rFonts w:ascii="Arial" w:hAnsi="Arial" w:cs="Arial"/>
          <w:b/>
          <w:sz w:val="22"/>
          <w:szCs w:val="22"/>
        </w:rPr>
        <w:t>1</w:t>
      </w:r>
      <w:r w:rsidR="000B6551">
        <w:rPr>
          <w:rFonts w:ascii="Arial" w:hAnsi="Arial" w:cs="Arial"/>
          <w:b/>
          <w:sz w:val="22"/>
          <w:szCs w:val="22"/>
        </w:rPr>
        <w:t>0</w:t>
      </w:r>
      <w:r w:rsidRPr="00447934">
        <w:rPr>
          <w:rFonts w:ascii="Arial" w:hAnsi="Arial" w:cs="Arial"/>
          <w:b/>
          <w:sz w:val="22"/>
          <w:szCs w:val="22"/>
        </w:rPr>
        <w:t>)</w:t>
      </w:r>
      <w:r>
        <w:rPr>
          <w:rFonts w:ascii="Arial" w:hAnsi="Arial" w:cs="Arial"/>
          <w:sz w:val="22"/>
          <w:szCs w:val="22"/>
        </w:rPr>
        <w:t>.</w:t>
      </w:r>
    </w:p>
    <w:p w14:paraId="0BB5AA1E" w14:textId="77777777" w:rsidR="00AC4924" w:rsidRPr="004631FE" w:rsidRDefault="00AC4924" w:rsidP="00AC4924">
      <w:pPr>
        <w:pStyle w:val="ListParagraph"/>
        <w:numPr>
          <w:ilvl w:val="2"/>
          <w:numId w:val="3"/>
        </w:numPr>
        <w:rPr>
          <w:rStyle w:val="apple-converted-space"/>
          <w:rFonts w:ascii="Arial" w:hAnsi="Arial" w:cs="Arial"/>
          <w:sz w:val="22"/>
          <w:szCs w:val="22"/>
        </w:rPr>
      </w:pPr>
      <w:r>
        <w:rPr>
          <w:rStyle w:val="apple-converted-space"/>
          <w:rFonts w:ascii="Arial" w:hAnsi="Arial" w:cs="Arial"/>
          <w:sz w:val="22"/>
          <w:szCs w:val="22"/>
          <w:shd w:val="clear" w:color="auto" w:fill="FFFFFF"/>
        </w:rPr>
        <w:t>See Storyboard.</w:t>
      </w:r>
    </w:p>
    <w:p w14:paraId="62B3EE39" w14:textId="77777777" w:rsidR="001E53F4" w:rsidRPr="00DE0C2C" w:rsidRDefault="001E53F4" w:rsidP="001E53F4">
      <w:pPr>
        <w:pStyle w:val="ListParagraph"/>
        <w:rPr>
          <w:rFonts w:ascii="Arial" w:hAnsi="Arial" w:cs="Arial"/>
          <w:sz w:val="22"/>
          <w:szCs w:val="22"/>
        </w:rPr>
      </w:pPr>
    </w:p>
    <w:p w14:paraId="44314414" w14:textId="44EDE570" w:rsidR="001E53F4" w:rsidRPr="001E53F4" w:rsidRDefault="001E53F4" w:rsidP="001E53F4">
      <w:pPr>
        <w:pStyle w:val="ListParagraph"/>
        <w:numPr>
          <w:ilvl w:val="1"/>
          <w:numId w:val="3"/>
        </w:numPr>
        <w:rPr>
          <w:rFonts w:ascii="Arial" w:hAnsi="Arial" w:cs="Arial"/>
          <w:sz w:val="22"/>
          <w:szCs w:val="22"/>
        </w:rPr>
      </w:pPr>
      <w:r w:rsidRPr="00DE0C2C">
        <w:rPr>
          <w:rFonts w:ascii="Arial" w:hAnsi="Arial" w:cs="Arial"/>
          <w:sz w:val="22"/>
          <w:szCs w:val="22"/>
        </w:rPr>
        <w:t xml:space="preserve">Based on the hypothesis, excitement is the </w:t>
      </w:r>
      <w:r w:rsidRPr="00BA3614">
        <w:rPr>
          <w:rFonts w:ascii="Arial" w:hAnsi="Arial" w:cs="Arial"/>
          <w:i/>
          <w:sz w:val="22"/>
          <w:szCs w:val="22"/>
        </w:rPr>
        <w:t>independent variable</w:t>
      </w:r>
      <w:r w:rsidRPr="00DE0C2C">
        <w:rPr>
          <w:rFonts w:ascii="Arial" w:hAnsi="Arial" w:cs="Arial"/>
          <w:sz w:val="22"/>
          <w:szCs w:val="22"/>
        </w:rPr>
        <w:t xml:space="preserve"> </w:t>
      </w:r>
      <w:r>
        <w:rPr>
          <w:rFonts w:ascii="Arial" w:hAnsi="Arial" w:cs="Arial"/>
          <w:sz w:val="22"/>
          <w:szCs w:val="22"/>
        </w:rPr>
        <w:t xml:space="preserve">and </w:t>
      </w:r>
      <w:r w:rsidRPr="00DE0C2C">
        <w:rPr>
          <w:rFonts w:ascii="Arial" w:hAnsi="Arial" w:cs="Arial"/>
          <w:sz w:val="22"/>
          <w:szCs w:val="22"/>
        </w:rPr>
        <w:t xml:space="preserve">perceived attractiveness is the </w:t>
      </w:r>
      <w:r w:rsidRPr="00BA3614">
        <w:rPr>
          <w:rFonts w:ascii="Arial" w:hAnsi="Arial" w:cs="Arial"/>
          <w:i/>
          <w:sz w:val="22"/>
          <w:szCs w:val="22"/>
        </w:rPr>
        <w:t>dependent variable</w:t>
      </w:r>
      <w:r>
        <w:rPr>
          <w:rFonts w:ascii="Arial" w:hAnsi="Arial" w:cs="Arial"/>
          <w:sz w:val="22"/>
          <w:szCs w:val="22"/>
        </w:rPr>
        <w:t xml:space="preserve"> </w:t>
      </w:r>
      <w:r w:rsidR="004A74D4">
        <w:rPr>
          <w:rFonts w:ascii="Arial" w:hAnsi="Arial" w:cs="Arial"/>
          <w:b/>
          <w:sz w:val="22"/>
          <w:szCs w:val="22"/>
        </w:rPr>
        <w:t>(1.11</w:t>
      </w:r>
      <w:r w:rsidRPr="00447934">
        <w:rPr>
          <w:rFonts w:ascii="Arial" w:hAnsi="Arial" w:cs="Arial"/>
          <w:b/>
          <w:sz w:val="22"/>
          <w:szCs w:val="22"/>
        </w:rPr>
        <w:t>)</w:t>
      </w:r>
      <w:r>
        <w:rPr>
          <w:rFonts w:ascii="Arial" w:hAnsi="Arial" w:cs="Arial"/>
          <w:sz w:val="22"/>
          <w:szCs w:val="22"/>
        </w:rPr>
        <w:t>.</w:t>
      </w:r>
    </w:p>
    <w:p w14:paraId="534BF5F2" w14:textId="77777777" w:rsidR="00AC4924" w:rsidRPr="004631FE" w:rsidRDefault="00AC4924" w:rsidP="00AC4924">
      <w:pPr>
        <w:pStyle w:val="ListParagraph"/>
        <w:numPr>
          <w:ilvl w:val="2"/>
          <w:numId w:val="3"/>
        </w:numPr>
        <w:rPr>
          <w:rStyle w:val="apple-converted-space"/>
          <w:rFonts w:ascii="Arial" w:hAnsi="Arial" w:cs="Arial"/>
          <w:sz w:val="22"/>
          <w:szCs w:val="22"/>
        </w:rPr>
      </w:pPr>
      <w:r>
        <w:rPr>
          <w:rStyle w:val="apple-converted-space"/>
          <w:rFonts w:ascii="Arial" w:hAnsi="Arial" w:cs="Arial"/>
          <w:sz w:val="22"/>
          <w:szCs w:val="22"/>
          <w:shd w:val="clear" w:color="auto" w:fill="FFFFFF"/>
        </w:rPr>
        <w:t>See Storyboard.</w:t>
      </w:r>
    </w:p>
    <w:p w14:paraId="45D6C475" w14:textId="77777777" w:rsidR="00FE1FE4" w:rsidRPr="001E53F4" w:rsidRDefault="00FE1FE4" w:rsidP="001E53F4">
      <w:pPr>
        <w:rPr>
          <w:rFonts w:ascii="Arial" w:hAnsi="Arial" w:cs="Arial"/>
          <w:sz w:val="22"/>
          <w:szCs w:val="22"/>
        </w:rPr>
      </w:pPr>
    </w:p>
    <w:p w14:paraId="2B38E33A" w14:textId="1FB41F15" w:rsidR="00FE1FE4" w:rsidRPr="004A74D4" w:rsidRDefault="002155E2" w:rsidP="004A74D4">
      <w:pPr>
        <w:pStyle w:val="ListParagraph"/>
        <w:numPr>
          <w:ilvl w:val="1"/>
          <w:numId w:val="3"/>
        </w:numPr>
        <w:rPr>
          <w:rFonts w:ascii="Arial" w:hAnsi="Arial" w:cs="Arial"/>
          <w:sz w:val="22"/>
          <w:szCs w:val="22"/>
        </w:rPr>
      </w:pPr>
      <w:r>
        <w:rPr>
          <w:rFonts w:ascii="Arial" w:hAnsi="Arial" w:cs="Arial"/>
          <w:sz w:val="22"/>
          <w:szCs w:val="22"/>
        </w:rPr>
        <w:t xml:space="preserve">As we’ve mentioned, in order to </w:t>
      </w:r>
      <w:r w:rsidR="00147A2B" w:rsidRPr="00DE0C2C">
        <w:rPr>
          <w:rFonts w:ascii="Arial" w:hAnsi="Arial" w:cs="Arial"/>
          <w:sz w:val="22"/>
          <w:szCs w:val="22"/>
        </w:rPr>
        <w:t xml:space="preserve">manipulate the independent variable of </w:t>
      </w:r>
      <w:r w:rsidR="00147A2B">
        <w:rPr>
          <w:rFonts w:ascii="Arial" w:hAnsi="Arial" w:cs="Arial"/>
          <w:sz w:val="22"/>
          <w:szCs w:val="22"/>
        </w:rPr>
        <w:t xml:space="preserve">physical </w:t>
      </w:r>
      <w:r>
        <w:rPr>
          <w:rFonts w:ascii="Arial" w:hAnsi="Arial" w:cs="Arial"/>
          <w:sz w:val="22"/>
          <w:szCs w:val="22"/>
        </w:rPr>
        <w:t>arousal,</w:t>
      </w:r>
      <w:r w:rsidRPr="00DE0C2C">
        <w:rPr>
          <w:rFonts w:ascii="Arial" w:hAnsi="Arial" w:cs="Arial"/>
          <w:sz w:val="22"/>
          <w:szCs w:val="22"/>
        </w:rPr>
        <w:t xml:space="preserve"> </w:t>
      </w:r>
      <w:r>
        <w:rPr>
          <w:rFonts w:ascii="Arial" w:hAnsi="Arial" w:cs="Arial"/>
          <w:sz w:val="22"/>
          <w:szCs w:val="22"/>
        </w:rPr>
        <w:t xml:space="preserve">the experimental group will </w:t>
      </w:r>
      <w:r w:rsidR="00147A2B" w:rsidRPr="00DE0C2C">
        <w:rPr>
          <w:rFonts w:ascii="Arial" w:hAnsi="Arial" w:cs="Arial"/>
          <w:sz w:val="22"/>
          <w:szCs w:val="22"/>
        </w:rPr>
        <w:t>run on a treadmill</w:t>
      </w:r>
      <w:r w:rsidR="004A74D4">
        <w:rPr>
          <w:rFonts w:ascii="Arial" w:hAnsi="Arial" w:cs="Arial"/>
          <w:sz w:val="22"/>
          <w:szCs w:val="22"/>
        </w:rPr>
        <w:t xml:space="preserve">. </w:t>
      </w:r>
      <w:r w:rsidR="003202FB">
        <w:rPr>
          <w:rFonts w:ascii="Arial" w:hAnsi="Arial" w:cs="Arial"/>
          <w:b/>
          <w:sz w:val="22"/>
          <w:szCs w:val="22"/>
        </w:rPr>
        <w:t>(1.12</w:t>
      </w:r>
      <w:r w:rsidR="003202FB" w:rsidRPr="00447934">
        <w:rPr>
          <w:rFonts w:ascii="Arial" w:hAnsi="Arial" w:cs="Arial"/>
          <w:b/>
          <w:sz w:val="22"/>
          <w:szCs w:val="22"/>
        </w:rPr>
        <w:t>)</w:t>
      </w:r>
      <w:r w:rsidR="003202FB">
        <w:rPr>
          <w:rFonts w:ascii="Arial" w:hAnsi="Arial" w:cs="Arial"/>
          <w:sz w:val="22"/>
          <w:szCs w:val="22"/>
        </w:rPr>
        <w:t>.</w:t>
      </w:r>
      <w:r w:rsidR="005C58BA" w:rsidRPr="004A74D4">
        <w:rPr>
          <w:rFonts w:ascii="Arial" w:hAnsi="Arial" w:cs="Arial"/>
          <w:sz w:val="22"/>
          <w:szCs w:val="22"/>
        </w:rPr>
        <w:t xml:space="preserve">  </w:t>
      </w:r>
    </w:p>
    <w:p w14:paraId="242735D5" w14:textId="77777777" w:rsidR="00AC4924" w:rsidRPr="004631FE" w:rsidRDefault="00AC4924" w:rsidP="00AC4924">
      <w:pPr>
        <w:pStyle w:val="ListParagraph"/>
        <w:numPr>
          <w:ilvl w:val="2"/>
          <w:numId w:val="3"/>
        </w:numPr>
        <w:rPr>
          <w:rStyle w:val="apple-converted-space"/>
          <w:rFonts w:ascii="Arial" w:hAnsi="Arial" w:cs="Arial"/>
          <w:sz w:val="22"/>
          <w:szCs w:val="22"/>
        </w:rPr>
      </w:pPr>
      <w:r>
        <w:rPr>
          <w:rStyle w:val="apple-converted-space"/>
          <w:rFonts w:ascii="Arial" w:hAnsi="Arial" w:cs="Arial"/>
          <w:sz w:val="22"/>
          <w:szCs w:val="22"/>
          <w:shd w:val="clear" w:color="auto" w:fill="FFFFFF"/>
        </w:rPr>
        <w:t>See Storyboard.</w:t>
      </w:r>
    </w:p>
    <w:p w14:paraId="6756FEEB" w14:textId="77777777" w:rsidR="001E53F4" w:rsidRPr="004A74D4" w:rsidRDefault="001E53F4" w:rsidP="004A74D4">
      <w:pPr>
        <w:rPr>
          <w:rFonts w:ascii="Arial" w:hAnsi="Arial" w:cs="Arial"/>
          <w:sz w:val="22"/>
          <w:szCs w:val="22"/>
        </w:rPr>
      </w:pPr>
    </w:p>
    <w:p w14:paraId="42B51D46" w14:textId="025734F5" w:rsidR="00FE1FE4" w:rsidRPr="001E53F4" w:rsidRDefault="003202FB" w:rsidP="002155E2">
      <w:pPr>
        <w:pStyle w:val="ListParagraph"/>
        <w:numPr>
          <w:ilvl w:val="1"/>
          <w:numId w:val="3"/>
        </w:numPr>
        <w:rPr>
          <w:rFonts w:ascii="Arial" w:hAnsi="Arial" w:cs="Arial"/>
          <w:sz w:val="22"/>
          <w:szCs w:val="22"/>
        </w:rPr>
      </w:pPr>
      <w:r>
        <w:rPr>
          <w:rFonts w:ascii="Arial" w:hAnsi="Arial" w:cs="Arial"/>
          <w:sz w:val="22"/>
          <w:szCs w:val="22"/>
        </w:rPr>
        <w:t xml:space="preserve">Including </w:t>
      </w:r>
      <w:r w:rsidR="001807C8">
        <w:rPr>
          <w:rFonts w:ascii="Arial" w:hAnsi="Arial" w:cs="Arial"/>
          <w:sz w:val="22"/>
          <w:szCs w:val="22"/>
        </w:rPr>
        <w:t>a</w:t>
      </w:r>
      <w:r>
        <w:rPr>
          <w:rFonts w:ascii="Arial" w:hAnsi="Arial" w:cs="Arial"/>
          <w:sz w:val="22"/>
          <w:szCs w:val="22"/>
        </w:rPr>
        <w:t xml:space="preserve"> control</w:t>
      </w:r>
      <w:r w:rsidR="001807C8">
        <w:rPr>
          <w:rFonts w:ascii="Arial" w:hAnsi="Arial" w:cs="Arial"/>
          <w:sz w:val="22"/>
          <w:szCs w:val="22"/>
        </w:rPr>
        <w:t xml:space="preserve"> group</w:t>
      </w:r>
      <w:r>
        <w:rPr>
          <w:rFonts w:ascii="Arial" w:hAnsi="Arial" w:cs="Arial"/>
          <w:sz w:val="22"/>
          <w:szCs w:val="22"/>
        </w:rPr>
        <w:t xml:space="preserve"> is the only way t</w:t>
      </w:r>
      <w:r w:rsidR="004A74D4">
        <w:rPr>
          <w:rFonts w:ascii="Arial" w:hAnsi="Arial" w:cs="Arial"/>
          <w:sz w:val="22"/>
          <w:szCs w:val="22"/>
        </w:rPr>
        <w:t xml:space="preserve">he </w:t>
      </w:r>
      <w:r>
        <w:rPr>
          <w:rFonts w:ascii="Arial" w:hAnsi="Arial" w:cs="Arial"/>
          <w:sz w:val="22"/>
          <w:szCs w:val="22"/>
        </w:rPr>
        <w:t>researcher can</w:t>
      </w:r>
      <w:r w:rsidR="004A74D4">
        <w:rPr>
          <w:rFonts w:ascii="Arial" w:hAnsi="Arial" w:cs="Arial"/>
          <w:sz w:val="22"/>
          <w:szCs w:val="22"/>
        </w:rPr>
        <w:t xml:space="preserve"> </w:t>
      </w:r>
      <w:r>
        <w:rPr>
          <w:rFonts w:ascii="Arial" w:hAnsi="Arial" w:cs="Arial"/>
          <w:sz w:val="22"/>
          <w:szCs w:val="22"/>
        </w:rPr>
        <w:t>determine</w:t>
      </w:r>
      <w:r w:rsidR="001E53F4" w:rsidRPr="00FE1FE4">
        <w:rPr>
          <w:rFonts w:ascii="Arial" w:hAnsi="Arial" w:cs="Arial"/>
          <w:sz w:val="22"/>
          <w:szCs w:val="22"/>
        </w:rPr>
        <w:t xml:space="preserve"> </w:t>
      </w:r>
      <w:r w:rsidR="004A74D4">
        <w:rPr>
          <w:rFonts w:ascii="Arial" w:hAnsi="Arial" w:cs="Arial"/>
          <w:sz w:val="22"/>
          <w:szCs w:val="22"/>
        </w:rPr>
        <w:t xml:space="preserve">if changing the independent variable </w:t>
      </w:r>
      <w:r w:rsidR="001E53F4" w:rsidRPr="00FE1FE4">
        <w:rPr>
          <w:rFonts w:ascii="Arial" w:hAnsi="Arial" w:cs="Arial"/>
          <w:sz w:val="22"/>
          <w:szCs w:val="22"/>
        </w:rPr>
        <w:t xml:space="preserve">is responsible for the </w:t>
      </w:r>
      <w:r w:rsidR="004A74D4">
        <w:rPr>
          <w:rFonts w:ascii="Arial" w:hAnsi="Arial" w:cs="Arial"/>
          <w:sz w:val="22"/>
          <w:szCs w:val="22"/>
        </w:rPr>
        <w:t xml:space="preserve">observed </w:t>
      </w:r>
      <w:r w:rsidR="001E53F4" w:rsidRPr="00FE1FE4">
        <w:rPr>
          <w:rFonts w:ascii="Arial" w:hAnsi="Arial" w:cs="Arial"/>
          <w:sz w:val="22"/>
          <w:szCs w:val="22"/>
        </w:rPr>
        <w:t>ch</w:t>
      </w:r>
      <w:r>
        <w:rPr>
          <w:rFonts w:ascii="Arial" w:hAnsi="Arial" w:cs="Arial"/>
          <w:sz w:val="22"/>
          <w:szCs w:val="22"/>
        </w:rPr>
        <w:t xml:space="preserve">anges in the dependent variable </w:t>
      </w:r>
      <w:r>
        <w:rPr>
          <w:rFonts w:ascii="Arial" w:hAnsi="Arial" w:cs="Arial"/>
          <w:b/>
          <w:sz w:val="22"/>
          <w:szCs w:val="22"/>
        </w:rPr>
        <w:t>(1.13</w:t>
      </w:r>
      <w:r w:rsidRPr="00447934">
        <w:rPr>
          <w:rFonts w:ascii="Arial" w:hAnsi="Arial" w:cs="Arial"/>
          <w:b/>
          <w:sz w:val="22"/>
          <w:szCs w:val="22"/>
        </w:rPr>
        <w:t>)</w:t>
      </w:r>
      <w:r>
        <w:rPr>
          <w:rFonts w:ascii="Arial" w:hAnsi="Arial" w:cs="Arial"/>
          <w:sz w:val="22"/>
          <w:szCs w:val="22"/>
        </w:rPr>
        <w:t>.</w:t>
      </w:r>
      <w:r w:rsidRPr="004A74D4">
        <w:rPr>
          <w:rFonts w:ascii="Arial" w:hAnsi="Arial" w:cs="Arial"/>
          <w:sz w:val="22"/>
          <w:szCs w:val="22"/>
        </w:rPr>
        <w:t xml:space="preserve">  </w:t>
      </w:r>
    </w:p>
    <w:p w14:paraId="0F48FBF5" w14:textId="77777777" w:rsidR="00AC4924" w:rsidRPr="004631FE" w:rsidRDefault="00AC4924" w:rsidP="00AC4924">
      <w:pPr>
        <w:pStyle w:val="ListParagraph"/>
        <w:numPr>
          <w:ilvl w:val="2"/>
          <w:numId w:val="3"/>
        </w:numPr>
        <w:rPr>
          <w:rStyle w:val="apple-converted-space"/>
          <w:rFonts w:ascii="Arial" w:hAnsi="Arial" w:cs="Arial"/>
          <w:sz w:val="22"/>
          <w:szCs w:val="22"/>
        </w:rPr>
      </w:pPr>
      <w:r>
        <w:rPr>
          <w:rStyle w:val="apple-converted-space"/>
          <w:rFonts w:ascii="Arial" w:hAnsi="Arial" w:cs="Arial"/>
          <w:sz w:val="22"/>
          <w:szCs w:val="22"/>
          <w:shd w:val="clear" w:color="auto" w:fill="FFFFFF"/>
        </w:rPr>
        <w:t>See Storyboard.</w:t>
      </w:r>
    </w:p>
    <w:p w14:paraId="24C4D578" w14:textId="77777777" w:rsidR="00FE1FE4" w:rsidRPr="00FE1FE4" w:rsidRDefault="00FE1FE4" w:rsidP="00FE1FE4">
      <w:pPr>
        <w:pStyle w:val="ListParagraph"/>
        <w:rPr>
          <w:rFonts w:ascii="Arial" w:hAnsi="Arial" w:cs="Arial"/>
          <w:sz w:val="22"/>
          <w:szCs w:val="22"/>
        </w:rPr>
      </w:pPr>
    </w:p>
    <w:p w14:paraId="600F0AFC" w14:textId="736F47DE" w:rsidR="00040BE1" w:rsidRDefault="00065BA3" w:rsidP="00F96D69">
      <w:pPr>
        <w:pStyle w:val="ListParagraph"/>
        <w:numPr>
          <w:ilvl w:val="1"/>
          <w:numId w:val="3"/>
        </w:numPr>
        <w:rPr>
          <w:rFonts w:ascii="Arial" w:hAnsi="Arial" w:cs="Arial"/>
          <w:sz w:val="22"/>
          <w:szCs w:val="22"/>
        </w:rPr>
      </w:pPr>
      <w:r w:rsidRPr="00F2306A">
        <w:rPr>
          <w:rFonts w:ascii="Arial" w:hAnsi="Arial" w:cs="Arial"/>
          <w:sz w:val="22"/>
          <w:szCs w:val="22"/>
        </w:rPr>
        <w:t>To measure the dependent variable of perceived attractiveness</w:t>
      </w:r>
      <w:r w:rsidR="00000DC3">
        <w:rPr>
          <w:rFonts w:ascii="Arial" w:hAnsi="Arial" w:cs="Arial"/>
          <w:sz w:val="22"/>
          <w:szCs w:val="22"/>
        </w:rPr>
        <w:t>,</w:t>
      </w:r>
      <w:r w:rsidRPr="00F2306A">
        <w:rPr>
          <w:rFonts w:ascii="Arial" w:hAnsi="Arial" w:cs="Arial"/>
          <w:sz w:val="22"/>
          <w:szCs w:val="22"/>
        </w:rPr>
        <w:t xml:space="preserve"> </w:t>
      </w:r>
      <w:r w:rsidR="001807C8">
        <w:rPr>
          <w:rFonts w:ascii="Arial" w:hAnsi="Arial" w:cs="Arial"/>
          <w:sz w:val="22"/>
          <w:szCs w:val="22"/>
        </w:rPr>
        <w:t xml:space="preserve">participants in both groups will </w:t>
      </w:r>
      <w:commentRangeStart w:id="0"/>
      <w:r w:rsidR="001807C8">
        <w:rPr>
          <w:rFonts w:ascii="Arial" w:hAnsi="Arial" w:cs="Arial"/>
          <w:sz w:val="22"/>
          <w:szCs w:val="22"/>
        </w:rPr>
        <w:t xml:space="preserve">be shown </w:t>
      </w:r>
      <w:commentRangeEnd w:id="0"/>
      <w:r w:rsidR="008B2AF3">
        <w:rPr>
          <w:rStyle w:val="CommentReference"/>
        </w:rPr>
        <w:commentReference w:id="0"/>
      </w:r>
      <w:r w:rsidR="001807C8">
        <w:rPr>
          <w:rFonts w:ascii="Arial" w:hAnsi="Arial" w:cs="Arial"/>
          <w:sz w:val="22"/>
          <w:szCs w:val="22"/>
        </w:rPr>
        <w:t>pictures</w:t>
      </w:r>
      <w:r w:rsidRPr="00F2306A">
        <w:rPr>
          <w:rFonts w:ascii="Arial" w:hAnsi="Arial" w:cs="Arial"/>
          <w:sz w:val="22"/>
          <w:szCs w:val="22"/>
        </w:rPr>
        <w:t>.</w:t>
      </w:r>
      <w:r>
        <w:rPr>
          <w:rFonts w:ascii="Arial" w:hAnsi="Arial" w:cs="Arial"/>
          <w:sz w:val="22"/>
          <w:szCs w:val="22"/>
        </w:rPr>
        <w:t xml:space="preserve">  </w:t>
      </w:r>
      <w:r w:rsidR="00400A57" w:rsidRPr="00065BA3">
        <w:rPr>
          <w:rFonts w:ascii="Arial" w:hAnsi="Arial" w:cs="Arial"/>
          <w:sz w:val="22"/>
          <w:szCs w:val="22"/>
        </w:rPr>
        <w:t>It is important to consider factors that could complicate interpretation of the results.  For example</w:t>
      </w:r>
      <w:r w:rsidR="002A65F1">
        <w:rPr>
          <w:rFonts w:ascii="Arial" w:hAnsi="Arial" w:cs="Arial"/>
          <w:sz w:val="22"/>
          <w:szCs w:val="22"/>
        </w:rPr>
        <w:t>,</w:t>
      </w:r>
      <w:r w:rsidR="00400A57" w:rsidRPr="00065BA3">
        <w:rPr>
          <w:rFonts w:ascii="Arial" w:hAnsi="Arial" w:cs="Arial"/>
          <w:sz w:val="22"/>
          <w:szCs w:val="22"/>
        </w:rPr>
        <w:t xml:space="preserve"> in this case, the subject </w:t>
      </w:r>
      <w:r w:rsidR="005C58BA" w:rsidRPr="00065BA3">
        <w:rPr>
          <w:rFonts w:ascii="Arial" w:hAnsi="Arial" w:cs="Arial"/>
          <w:sz w:val="22"/>
          <w:szCs w:val="22"/>
        </w:rPr>
        <w:t>s</w:t>
      </w:r>
      <w:r w:rsidR="002A65F1">
        <w:rPr>
          <w:rFonts w:ascii="Arial" w:hAnsi="Arial" w:cs="Arial"/>
          <w:sz w:val="22"/>
          <w:szCs w:val="22"/>
        </w:rPr>
        <w:t xml:space="preserve">houldn’t have piercings or </w:t>
      </w:r>
      <w:r w:rsidR="00400A57" w:rsidRPr="00065BA3">
        <w:rPr>
          <w:rFonts w:ascii="Arial" w:hAnsi="Arial" w:cs="Arial"/>
          <w:sz w:val="22"/>
          <w:szCs w:val="22"/>
        </w:rPr>
        <w:t xml:space="preserve">tattoos, and should </w:t>
      </w:r>
      <w:r w:rsidR="00DE16E8">
        <w:rPr>
          <w:rFonts w:ascii="Arial" w:hAnsi="Arial" w:cs="Arial"/>
          <w:sz w:val="22"/>
          <w:szCs w:val="22"/>
        </w:rPr>
        <w:t xml:space="preserve">only include the head. </w:t>
      </w:r>
      <w:r w:rsidR="00104A46">
        <w:rPr>
          <w:rFonts w:ascii="Arial" w:hAnsi="Arial" w:cs="Arial"/>
          <w:sz w:val="22"/>
          <w:szCs w:val="22"/>
        </w:rPr>
        <w:t xml:space="preserve"> </w:t>
      </w:r>
      <w:r w:rsidR="00104A46">
        <w:rPr>
          <w:rFonts w:ascii="Arial" w:hAnsi="Arial" w:cs="Arial"/>
          <w:b/>
          <w:sz w:val="22"/>
          <w:szCs w:val="22"/>
        </w:rPr>
        <w:t>(1.14</w:t>
      </w:r>
      <w:r w:rsidR="00104A46" w:rsidRPr="00447934">
        <w:rPr>
          <w:rFonts w:ascii="Arial" w:hAnsi="Arial" w:cs="Arial"/>
          <w:b/>
          <w:sz w:val="22"/>
          <w:szCs w:val="22"/>
        </w:rPr>
        <w:t>)</w:t>
      </w:r>
      <w:r w:rsidR="00400A57" w:rsidRPr="00065BA3">
        <w:rPr>
          <w:rFonts w:ascii="Arial" w:hAnsi="Arial" w:cs="Arial"/>
          <w:sz w:val="22"/>
          <w:szCs w:val="22"/>
        </w:rPr>
        <w:t>.</w:t>
      </w:r>
      <w:r w:rsidR="00F96D69">
        <w:rPr>
          <w:rFonts w:ascii="Arial" w:hAnsi="Arial" w:cs="Arial"/>
          <w:sz w:val="22"/>
          <w:szCs w:val="22"/>
        </w:rPr>
        <w:t xml:space="preserve">  </w:t>
      </w:r>
    </w:p>
    <w:p w14:paraId="7DF695BB" w14:textId="77777777" w:rsidR="00AC4924" w:rsidRPr="004631FE" w:rsidRDefault="00AC4924" w:rsidP="00AC4924">
      <w:pPr>
        <w:pStyle w:val="ListParagraph"/>
        <w:numPr>
          <w:ilvl w:val="2"/>
          <w:numId w:val="3"/>
        </w:numPr>
        <w:rPr>
          <w:rStyle w:val="apple-converted-space"/>
          <w:rFonts w:ascii="Arial" w:hAnsi="Arial" w:cs="Arial"/>
          <w:sz w:val="22"/>
          <w:szCs w:val="22"/>
        </w:rPr>
      </w:pPr>
      <w:r>
        <w:rPr>
          <w:rStyle w:val="apple-converted-space"/>
          <w:rFonts w:ascii="Arial" w:hAnsi="Arial" w:cs="Arial"/>
          <w:sz w:val="22"/>
          <w:szCs w:val="22"/>
          <w:shd w:val="clear" w:color="auto" w:fill="FFFFFF"/>
        </w:rPr>
        <w:t>See Storyboard.</w:t>
      </w:r>
    </w:p>
    <w:p w14:paraId="00085C15" w14:textId="77777777" w:rsidR="00040BE1" w:rsidRPr="00040BE1" w:rsidRDefault="00040BE1" w:rsidP="00040BE1">
      <w:pPr>
        <w:pStyle w:val="ListParagraph"/>
        <w:rPr>
          <w:rFonts w:ascii="Arial" w:hAnsi="Arial" w:cs="Arial"/>
          <w:sz w:val="22"/>
          <w:szCs w:val="22"/>
        </w:rPr>
      </w:pPr>
    </w:p>
    <w:p w14:paraId="61A617BF" w14:textId="51290AA6" w:rsidR="005C58BA" w:rsidRPr="00F96D69" w:rsidRDefault="00150E4A" w:rsidP="00F96D69">
      <w:pPr>
        <w:pStyle w:val="ListParagraph"/>
        <w:numPr>
          <w:ilvl w:val="1"/>
          <w:numId w:val="3"/>
        </w:numPr>
        <w:rPr>
          <w:rFonts w:ascii="Arial" w:hAnsi="Arial" w:cs="Arial"/>
          <w:sz w:val="22"/>
          <w:szCs w:val="22"/>
        </w:rPr>
      </w:pPr>
      <w:r>
        <w:rPr>
          <w:rFonts w:ascii="Arial" w:hAnsi="Arial" w:cs="Arial"/>
          <w:sz w:val="22"/>
          <w:szCs w:val="22"/>
        </w:rPr>
        <w:t>Here, perceived a</w:t>
      </w:r>
      <w:r w:rsidR="00732319" w:rsidRPr="00F96D69">
        <w:rPr>
          <w:rFonts w:ascii="Arial" w:hAnsi="Arial" w:cs="Arial"/>
          <w:sz w:val="22"/>
          <w:szCs w:val="22"/>
        </w:rPr>
        <w:t xml:space="preserve">ttraction </w:t>
      </w:r>
      <w:r>
        <w:rPr>
          <w:rFonts w:ascii="Arial" w:hAnsi="Arial" w:cs="Arial"/>
          <w:sz w:val="22"/>
          <w:szCs w:val="22"/>
        </w:rPr>
        <w:t xml:space="preserve">is </w:t>
      </w:r>
      <w:commentRangeStart w:id="1"/>
      <w:r w:rsidR="00F96D69">
        <w:rPr>
          <w:rFonts w:ascii="Arial" w:hAnsi="Arial" w:cs="Arial"/>
          <w:sz w:val="22"/>
          <w:szCs w:val="22"/>
        </w:rPr>
        <w:t>quantitated</w:t>
      </w:r>
      <w:commentRangeEnd w:id="1"/>
      <w:r w:rsidR="008B2AF3">
        <w:rPr>
          <w:rStyle w:val="CommentReference"/>
        </w:rPr>
        <w:commentReference w:id="1"/>
      </w:r>
      <w:r w:rsidR="00F96D69">
        <w:rPr>
          <w:rFonts w:ascii="Arial" w:hAnsi="Arial" w:cs="Arial"/>
          <w:sz w:val="22"/>
          <w:szCs w:val="22"/>
        </w:rPr>
        <w:t xml:space="preserve"> through use of </w:t>
      </w:r>
      <w:r w:rsidR="00732319" w:rsidRPr="00F96D69">
        <w:rPr>
          <w:rFonts w:ascii="Arial" w:hAnsi="Arial" w:cs="Arial"/>
          <w:sz w:val="22"/>
          <w:szCs w:val="22"/>
        </w:rPr>
        <w:t xml:space="preserve">the </w:t>
      </w:r>
      <w:r w:rsidR="005C58BA" w:rsidRPr="00F96D69">
        <w:rPr>
          <w:rFonts w:ascii="Arial" w:hAnsi="Arial" w:cs="Arial"/>
          <w:sz w:val="22"/>
          <w:szCs w:val="22"/>
        </w:rPr>
        <w:t>7-point Likert Scale</w:t>
      </w:r>
      <w:r w:rsidR="00732319" w:rsidRPr="00F96D69">
        <w:rPr>
          <w:rFonts w:ascii="Arial" w:hAnsi="Arial" w:cs="Arial"/>
          <w:sz w:val="22"/>
          <w:szCs w:val="22"/>
        </w:rPr>
        <w:t xml:space="preserve"> </w:t>
      </w:r>
      <w:r w:rsidR="00000DC3">
        <w:rPr>
          <w:rFonts w:ascii="Arial" w:hAnsi="Arial" w:cs="Arial"/>
          <w:sz w:val="22"/>
          <w:szCs w:val="22"/>
        </w:rPr>
        <w:t xml:space="preserve">where </w:t>
      </w:r>
      <w:r w:rsidR="00732319" w:rsidRPr="00F96D69">
        <w:rPr>
          <w:rFonts w:ascii="Arial" w:hAnsi="Arial" w:cs="Arial"/>
          <w:sz w:val="22"/>
          <w:szCs w:val="22"/>
        </w:rPr>
        <w:t xml:space="preserve">1 </w:t>
      </w:r>
      <w:r w:rsidR="00000DC3">
        <w:rPr>
          <w:rFonts w:ascii="Arial" w:hAnsi="Arial" w:cs="Arial"/>
          <w:sz w:val="22"/>
          <w:szCs w:val="22"/>
        </w:rPr>
        <w:t xml:space="preserve">is designated </w:t>
      </w:r>
      <w:r w:rsidR="00F20125" w:rsidRPr="00F96D69">
        <w:rPr>
          <w:rFonts w:ascii="Arial" w:hAnsi="Arial" w:cs="Arial"/>
          <w:sz w:val="22"/>
          <w:szCs w:val="22"/>
        </w:rPr>
        <w:t>as</w:t>
      </w:r>
      <w:r w:rsidR="00732319" w:rsidRPr="00F96D69">
        <w:rPr>
          <w:rFonts w:ascii="Arial" w:hAnsi="Arial" w:cs="Arial"/>
          <w:sz w:val="22"/>
          <w:szCs w:val="22"/>
        </w:rPr>
        <w:t xml:space="preserve"> </w:t>
      </w:r>
      <w:r w:rsidR="00F20125" w:rsidRPr="00F96D69">
        <w:rPr>
          <w:rFonts w:ascii="Arial" w:hAnsi="Arial" w:cs="Arial"/>
          <w:sz w:val="22"/>
          <w:szCs w:val="22"/>
        </w:rPr>
        <w:t>“</w:t>
      </w:r>
      <w:r w:rsidR="00732319" w:rsidRPr="00F96D69">
        <w:rPr>
          <w:rFonts w:ascii="Arial" w:hAnsi="Arial" w:cs="Arial"/>
          <w:sz w:val="22"/>
          <w:szCs w:val="22"/>
        </w:rPr>
        <w:t>Extremely Unattractive</w:t>
      </w:r>
      <w:r w:rsidR="00F20125" w:rsidRPr="00F96D69">
        <w:rPr>
          <w:rFonts w:ascii="Arial" w:hAnsi="Arial" w:cs="Arial"/>
          <w:sz w:val="22"/>
          <w:szCs w:val="22"/>
        </w:rPr>
        <w:t>”</w:t>
      </w:r>
      <w:r w:rsidR="00732319" w:rsidRPr="00F96D69">
        <w:rPr>
          <w:rFonts w:ascii="Arial" w:hAnsi="Arial" w:cs="Arial"/>
          <w:sz w:val="22"/>
          <w:szCs w:val="22"/>
        </w:rPr>
        <w:t xml:space="preserve"> and 7 </w:t>
      </w:r>
      <w:r w:rsidR="00F20125" w:rsidRPr="00F96D69">
        <w:rPr>
          <w:rFonts w:ascii="Arial" w:hAnsi="Arial" w:cs="Arial"/>
          <w:sz w:val="22"/>
          <w:szCs w:val="22"/>
        </w:rPr>
        <w:t>as “</w:t>
      </w:r>
      <w:r w:rsidR="005C58BA" w:rsidRPr="00F96D69">
        <w:rPr>
          <w:rFonts w:ascii="Arial" w:hAnsi="Arial" w:cs="Arial"/>
          <w:sz w:val="22"/>
          <w:szCs w:val="22"/>
        </w:rPr>
        <w:t>Extremely Attractive</w:t>
      </w:r>
      <w:r w:rsidR="00420DCD">
        <w:rPr>
          <w:rFonts w:ascii="Arial" w:hAnsi="Arial" w:cs="Arial"/>
          <w:sz w:val="22"/>
          <w:szCs w:val="22"/>
        </w:rPr>
        <w:t>.</w:t>
      </w:r>
      <w:r w:rsidR="00F20125" w:rsidRPr="00F96D69">
        <w:rPr>
          <w:rFonts w:ascii="Arial" w:hAnsi="Arial" w:cs="Arial"/>
          <w:sz w:val="22"/>
          <w:szCs w:val="22"/>
        </w:rPr>
        <w:t>”</w:t>
      </w:r>
      <w:r w:rsidR="00420DCD" w:rsidRPr="00420DCD">
        <w:rPr>
          <w:rFonts w:ascii="Arial" w:hAnsi="Arial" w:cs="Arial"/>
          <w:sz w:val="22"/>
          <w:szCs w:val="22"/>
        </w:rPr>
        <w:t xml:space="preserve">  </w:t>
      </w:r>
      <w:r w:rsidR="00420DCD" w:rsidRPr="00BA3614">
        <w:rPr>
          <w:rFonts w:ascii="Arial" w:hAnsi="Arial" w:cs="Arial"/>
          <w:sz w:val="22"/>
          <w:szCs w:val="22"/>
        </w:rPr>
        <w:t xml:space="preserve">Now that </w:t>
      </w:r>
      <w:r w:rsidR="00950E84">
        <w:rPr>
          <w:rFonts w:ascii="Arial" w:hAnsi="Arial" w:cs="Arial"/>
          <w:sz w:val="22"/>
          <w:szCs w:val="22"/>
        </w:rPr>
        <w:t>the</w:t>
      </w:r>
      <w:r w:rsidR="00420DCD" w:rsidRPr="00420DCD">
        <w:rPr>
          <w:rFonts w:ascii="Arial" w:hAnsi="Arial" w:cs="Arial"/>
          <w:sz w:val="22"/>
          <w:szCs w:val="22"/>
        </w:rPr>
        <w:t xml:space="preserve"> experiment</w:t>
      </w:r>
      <w:r w:rsidR="00E77D82">
        <w:rPr>
          <w:rFonts w:ascii="Arial" w:hAnsi="Arial" w:cs="Arial"/>
          <w:sz w:val="22"/>
          <w:szCs w:val="22"/>
        </w:rPr>
        <w:t>al</w:t>
      </w:r>
      <w:r w:rsidR="00420DCD" w:rsidRPr="00420DCD">
        <w:rPr>
          <w:rFonts w:ascii="Arial" w:hAnsi="Arial" w:cs="Arial"/>
          <w:sz w:val="22"/>
          <w:szCs w:val="22"/>
        </w:rPr>
        <w:t xml:space="preserve"> design has been e</w:t>
      </w:r>
      <w:r w:rsidR="00420DCD">
        <w:rPr>
          <w:rFonts w:ascii="Arial" w:hAnsi="Arial" w:cs="Arial"/>
          <w:sz w:val="22"/>
          <w:szCs w:val="22"/>
        </w:rPr>
        <w:t>s</w:t>
      </w:r>
      <w:r w:rsidR="00420DCD" w:rsidRPr="00BA3614">
        <w:rPr>
          <w:rFonts w:ascii="Arial" w:hAnsi="Arial" w:cs="Arial"/>
          <w:sz w:val="22"/>
          <w:szCs w:val="22"/>
        </w:rPr>
        <w:t xml:space="preserve">tablished, we can </w:t>
      </w:r>
      <w:r w:rsidR="000A01D8">
        <w:rPr>
          <w:rFonts w:ascii="Arial" w:hAnsi="Arial" w:cs="Arial"/>
          <w:sz w:val="22"/>
          <w:szCs w:val="22"/>
        </w:rPr>
        <w:t xml:space="preserve">proceed to conducting </w:t>
      </w:r>
      <w:r w:rsidR="00950E84">
        <w:rPr>
          <w:rFonts w:ascii="Arial" w:hAnsi="Arial" w:cs="Arial"/>
          <w:sz w:val="22"/>
          <w:szCs w:val="22"/>
        </w:rPr>
        <w:t>the</w:t>
      </w:r>
      <w:r w:rsidR="00420DCD" w:rsidRPr="00420DCD">
        <w:rPr>
          <w:rFonts w:ascii="Arial" w:hAnsi="Arial" w:cs="Arial"/>
          <w:sz w:val="22"/>
          <w:szCs w:val="22"/>
        </w:rPr>
        <w:t xml:space="preserve"> </w:t>
      </w:r>
      <w:proofErr w:type="gramStart"/>
      <w:r w:rsidR="00420DCD" w:rsidRPr="00420DCD">
        <w:rPr>
          <w:rFonts w:ascii="Arial" w:hAnsi="Arial" w:cs="Arial"/>
          <w:sz w:val="22"/>
          <w:szCs w:val="22"/>
        </w:rPr>
        <w:t>experime</w:t>
      </w:r>
      <w:r w:rsidR="00420DCD" w:rsidRPr="00BA3614">
        <w:rPr>
          <w:rFonts w:ascii="Arial" w:hAnsi="Arial" w:cs="Arial"/>
          <w:sz w:val="22"/>
          <w:szCs w:val="22"/>
        </w:rPr>
        <w:t>n</w:t>
      </w:r>
      <w:r w:rsidR="00420DCD">
        <w:rPr>
          <w:rFonts w:ascii="Arial" w:hAnsi="Arial" w:cs="Arial"/>
          <w:sz w:val="22"/>
          <w:szCs w:val="22"/>
        </w:rPr>
        <w:t>t</w:t>
      </w:r>
      <w:r w:rsidR="00AC4924" w:rsidRPr="00420DCD">
        <w:rPr>
          <w:rFonts w:ascii="Arial" w:hAnsi="Arial" w:cs="Arial"/>
          <w:b/>
          <w:sz w:val="22"/>
          <w:szCs w:val="22"/>
        </w:rPr>
        <w:t>(</w:t>
      </w:r>
      <w:proofErr w:type="gramEnd"/>
      <w:r w:rsidR="00AC4924" w:rsidRPr="00420DCD">
        <w:rPr>
          <w:rFonts w:ascii="Arial" w:hAnsi="Arial" w:cs="Arial"/>
          <w:b/>
          <w:sz w:val="22"/>
          <w:szCs w:val="22"/>
        </w:rPr>
        <w:t>1.15</w:t>
      </w:r>
      <w:r w:rsidR="00104A46" w:rsidRPr="00420DCD">
        <w:rPr>
          <w:rFonts w:ascii="Arial" w:hAnsi="Arial" w:cs="Arial"/>
          <w:b/>
          <w:sz w:val="22"/>
          <w:szCs w:val="22"/>
        </w:rPr>
        <w:t>)</w:t>
      </w:r>
      <w:r w:rsidR="00104A46" w:rsidRPr="00420DCD">
        <w:rPr>
          <w:rFonts w:ascii="Arial" w:hAnsi="Arial" w:cs="Arial"/>
          <w:sz w:val="22"/>
          <w:szCs w:val="22"/>
        </w:rPr>
        <w:t>.</w:t>
      </w:r>
      <w:r w:rsidR="00420DCD" w:rsidRPr="00420DCD">
        <w:rPr>
          <w:rFonts w:ascii="Arial" w:hAnsi="Arial" w:cs="Arial"/>
          <w:sz w:val="22"/>
          <w:szCs w:val="22"/>
        </w:rPr>
        <w:t xml:space="preserve">  </w:t>
      </w:r>
      <w:bookmarkStart w:id="2" w:name="_GoBack"/>
      <w:bookmarkEnd w:id="2"/>
    </w:p>
    <w:p w14:paraId="77DB1BD2" w14:textId="77777777" w:rsidR="00AC4924" w:rsidRPr="004631FE" w:rsidRDefault="00AC4924" w:rsidP="00AC4924">
      <w:pPr>
        <w:pStyle w:val="ListParagraph"/>
        <w:numPr>
          <w:ilvl w:val="2"/>
          <w:numId w:val="3"/>
        </w:numPr>
        <w:rPr>
          <w:rStyle w:val="apple-converted-space"/>
          <w:rFonts w:ascii="Arial" w:hAnsi="Arial" w:cs="Arial"/>
          <w:sz w:val="22"/>
          <w:szCs w:val="22"/>
        </w:rPr>
      </w:pPr>
      <w:r>
        <w:rPr>
          <w:rStyle w:val="apple-converted-space"/>
          <w:rFonts w:ascii="Arial" w:hAnsi="Arial" w:cs="Arial"/>
          <w:sz w:val="22"/>
          <w:szCs w:val="22"/>
          <w:shd w:val="clear" w:color="auto" w:fill="FFFFFF"/>
        </w:rPr>
        <w:t>See Storyboard.</w:t>
      </w:r>
    </w:p>
    <w:p w14:paraId="1D703217" w14:textId="77777777" w:rsidR="00AF62E3" w:rsidRPr="00AF62E3" w:rsidRDefault="00AF62E3" w:rsidP="00AF62E3">
      <w:pPr>
        <w:pStyle w:val="ListParagraph"/>
        <w:rPr>
          <w:rFonts w:ascii="Arial" w:hAnsi="Arial" w:cs="Arial"/>
          <w:sz w:val="22"/>
          <w:szCs w:val="22"/>
        </w:rPr>
      </w:pPr>
    </w:p>
    <w:p w14:paraId="4E974CF5" w14:textId="72E4A31C" w:rsidR="00AF62E3" w:rsidRPr="00A50A93" w:rsidRDefault="00AF62E3" w:rsidP="00AF62E3">
      <w:pPr>
        <w:pStyle w:val="ListParagraph"/>
        <w:numPr>
          <w:ilvl w:val="0"/>
          <w:numId w:val="3"/>
        </w:numPr>
        <w:rPr>
          <w:rFonts w:ascii="Arial" w:hAnsi="Arial" w:cs="Arial"/>
          <w:b/>
          <w:sz w:val="22"/>
          <w:szCs w:val="22"/>
        </w:rPr>
      </w:pPr>
      <w:r w:rsidRPr="00A50A93">
        <w:rPr>
          <w:rFonts w:ascii="Arial" w:hAnsi="Arial" w:cs="Arial"/>
          <w:b/>
          <w:sz w:val="22"/>
          <w:szCs w:val="22"/>
        </w:rPr>
        <w:t>Conducting the Study</w:t>
      </w:r>
    </w:p>
    <w:p w14:paraId="3D0B1C6F" w14:textId="77777777" w:rsidR="00A50A93" w:rsidRDefault="00A50A93" w:rsidP="00A50A93">
      <w:pPr>
        <w:pStyle w:val="ListParagraph"/>
        <w:ind w:left="792"/>
        <w:rPr>
          <w:rFonts w:ascii="Arial" w:hAnsi="Arial" w:cs="Arial"/>
          <w:sz w:val="22"/>
          <w:szCs w:val="22"/>
        </w:rPr>
      </w:pPr>
    </w:p>
    <w:p w14:paraId="1FE0812B" w14:textId="5AD105F0" w:rsidR="00A50A93" w:rsidRDefault="00A50A93" w:rsidP="00A50A93">
      <w:pPr>
        <w:pStyle w:val="ListParagraph"/>
        <w:numPr>
          <w:ilvl w:val="1"/>
          <w:numId w:val="3"/>
        </w:numPr>
        <w:rPr>
          <w:rFonts w:ascii="Arial" w:hAnsi="Arial" w:cs="Arial"/>
          <w:sz w:val="22"/>
          <w:szCs w:val="22"/>
        </w:rPr>
      </w:pPr>
      <w:r w:rsidRPr="00244385">
        <w:rPr>
          <w:rFonts w:ascii="Arial" w:hAnsi="Arial" w:cs="Arial"/>
          <w:sz w:val="22"/>
          <w:szCs w:val="22"/>
        </w:rPr>
        <w:t xml:space="preserve">To begin the experiment, </w:t>
      </w:r>
      <w:ins w:id="3" w:author="Gary Lewandowski Jr." w:date="2014-10-03T16:22:00Z">
        <w:r w:rsidR="008B2AF3">
          <w:rPr>
            <w:rFonts w:ascii="Arial" w:hAnsi="Arial" w:cs="Arial"/>
            <w:sz w:val="22"/>
            <w:szCs w:val="22"/>
          </w:rPr>
          <w:t xml:space="preserve">the researcher needs to </w:t>
        </w:r>
      </w:ins>
      <w:r w:rsidRPr="00244385">
        <w:rPr>
          <w:rFonts w:ascii="Arial" w:hAnsi="Arial" w:cs="Arial"/>
          <w:sz w:val="22"/>
          <w:szCs w:val="22"/>
        </w:rPr>
        <w:t xml:space="preserve">obtain the subject’s informed consent to participate in the study.  The </w:t>
      </w:r>
      <w:r w:rsidR="00AF62E3" w:rsidRPr="00244385">
        <w:rPr>
          <w:rFonts w:ascii="Arial" w:hAnsi="Arial" w:cs="Arial"/>
          <w:sz w:val="22"/>
          <w:szCs w:val="22"/>
        </w:rPr>
        <w:t xml:space="preserve">informed consent </w:t>
      </w:r>
      <w:r w:rsidR="00F1045B">
        <w:rPr>
          <w:rFonts w:ascii="Arial" w:hAnsi="Arial" w:cs="Arial"/>
          <w:sz w:val="22"/>
          <w:szCs w:val="22"/>
        </w:rPr>
        <w:t>gives a synopsis</w:t>
      </w:r>
      <w:r w:rsidR="00F1045B" w:rsidRPr="00244385">
        <w:rPr>
          <w:rFonts w:ascii="Arial" w:hAnsi="Arial" w:cs="Arial"/>
          <w:sz w:val="22"/>
          <w:szCs w:val="22"/>
        </w:rPr>
        <w:t xml:space="preserve"> </w:t>
      </w:r>
      <w:r w:rsidR="00F1045B">
        <w:rPr>
          <w:rFonts w:ascii="Arial" w:hAnsi="Arial" w:cs="Arial"/>
          <w:sz w:val="22"/>
          <w:szCs w:val="22"/>
        </w:rPr>
        <w:t>of</w:t>
      </w:r>
      <w:r w:rsidR="00AF62E3" w:rsidRPr="00244385">
        <w:rPr>
          <w:rFonts w:ascii="Arial" w:hAnsi="Arial" w:cs="Arial"/>
          <w:sz w:val="22"/>
          <w:szCs w:val="22"/>
        </w:rPr>
        <w:t xml:space="preserve"> the study</w:t>
      </w:r>
      <w:r w:rsidR="00F02DF8">
        <w:rPr>
          <w:rFonts w:ascii="Arial" w:hAnsi="Arial" w:cs="Arial"/>
          <w:sz w:val="22"/>
          <w:szCs w:val="22"/>
        </w:rPr>
        <w:t xml:space="preserve"> -</w:t>
      </w:r>
      <w:r w:rsidR="00E05CC5">
        <w:rPr>
          <w:rFonts w:ascii="Arial" w:hAnsi="Arial" w:cs="Arial"/>
          <w:sz w:val="22"/>
          <w:szCs w:val="22"/>
        </w:rPr>
        <w:t xml:space="preserve"> any risks and </w:t>
      </w:r>
      <w:r w:rsidR="00AF62E3" w:rsidRPr="00244385">
        <w:rPr>
          <w:rFonts w:ascii="Arial" w:hAnsi="Arial" w:cs="Arial"/>
          <w:sz w:val="22"/>
          <w:szCs w:val="22"/>
        </w:rPr>
        <w:t>benefit</w:t>
      </w:r>
      <w:r w:rsidR="00E05CC5">
        <w:rPr>
          <w:rFonts w:ascii="Arial" w:hAnsi="Arial" w:cs="Arial"/>
          <w:sz w:val="22"/>
          <w:szCs w:val="22"/>
        </w:rPr>
        <w:t>s of participation</w:t>
      </w:r>
      <w:r w:rsidR="00F02DF8">
        <w:rPr>
          <w:rFonts w:ascii="Arial" w:hAnsi="Arial" w:cs="Arial"/>
          <w:sz w:val="22"/>
          <w:szCs w:val="22"/>
        </w:rPr>
        <w:t xml:space="preserve"> -</w:t>
      </w:r>
      <w:r w:rsidR="00E05CC5">
        <w:rPr>
          <w:rFonts w:ascii="Arial" w:hAnsi="Arial" w:cs="Arial"/>
          <w:sz w:val="22"/>
          <w:szCs w:val="22"/>
        </w:rPr>
        <w:t xml:space="preserve"> and lets the participant</w:t>
      </w:r>
      <w:r w:rsidR="00AF62E3" w:rsidRPr="00244385">
        <w:rPr>
          <w:rFonts w:ascii="Arial" w:hAnsi="Arial" w:cs="Arial"/>
          <w:sz w:val="22"/>
          <w:szCs w:val="22"/>
        </w:rPr>
        <w:t xml:space="preserve"> know that </w:t>
      </w:r>
      <w:r w:rsidR="00E05CC5">
        <w:rPr>
          <w:rFonts w:ascii="Arial" w:hAnsi="Arial" w:cs="Arial"/>
          <w:sz w:val="22"/>
          <w:szCs w:val="22"/>
        </w:rPr>
        <w:t>she is</w:t>
      </w:r>
      <w:r w:rsidRPr="00244385">
        <w:rPr>
          <w:rFonts w:ascii="Arial" w:hAnsi="Arial" w:cs="Arial"/>
          <w:sz w:val="22"/>
          <w:szCs w:val="22"/>
        </w:rPr>
        <w:t xml:space="preserve"> free to quit at any time.</w:t>
      </w:r>
    </w:p>
    <w:p w14:paraId="4FEB911F" w14:textId="53CBC0FB" w:rsidR="00CC49ED" w:rsidRDefault="00CC49ED" w:rsidP="00CC49ED">
      <w:pPr>
        <w:pStyle w:val="ListParagraph"/>
        <w:numPr>
          <w:ilvl w:val="2"/>
          <w:numId w:val="3"/>
        </w:numPr>
        <w:rPr>
          <w:rFonts w:ascii="Arial" w:hAnsi="Arial" w:cs="Arial"/>
          <w:sz w:val="22"/>
          <w:szCs w:val="22"/>
        </w:rPr>
      </w:pPr>
      <w:r>
        <w:rPr>
          <w:rFonts w:ascii="Arial" w:hAnsi="Arial" w:cs="Arial"/>
          <w:sz w:val="22"/>
          <w:szCs w:val="22"/>
        </w:rPr>
        <w:lastRenderedPageBreak/>
        <w:t>WIDE:  Researcher and subject sitting together in the lab as the researcher hands the subject the consent form.</w:t>
      </w:r>
    </w:p>
    <w:p w14:paraId="649218BC" w14:textId="0C18B5E9" w:rsidR="00CC49ED" w:rsidRPr="00244385" w:rsidRDefault="00CC49ED" w:rsidP="00CC49ED">
      <w:pPr>
        <w:pStyle w:val="ListParagraph"/>
        <w:numPr>
          <w:ilvl w:val="2"/>
          <w:numId w:val="3"/>
        </w:numPr>
        <w:rPr>
          <w:rFonts w:ascii="Arial" w:hAnsi="Arial" w:cs="Arial"/>
          <w:sz w:val="22"/>
          <w:szCs w:val="22"/>
        </w:rPr>
      </w:pPr>
      <w:r>
        <w:rPr>
          <w:rFonts w:ascii="Arial" w:hAnsi="Arial" w:cs="Arial"/>
          <w:sz w:val="22"/>
          <w:szCs w:val="22"/>
        </w:rPr>
        <w:t>MED-over the shoulder:  Subject reviews the consent form.</w:t>
      </w:r>
      <w:r w:rsidR="00420DCD">
        <w:rPr>
          <w:rFonts w:ascii="Arial" w:hAnsi="Arial" w:cs="Arial"/>
          <w:sz w:val="22"/>
          <w:szCs w:val="22"/>
        </w:rPr>
        <w:t xml:space="preserve">  </w:t>
      </w:r>
      <w:r w:rsidR="0075237A" w:rsidRPr="00BA3614">
        <w:rPr>
          <w:rFonts w:ascii="Arial" w:hAnsi="Arial" w:cs="Arial"/>
          <w:i/>
          <w:color w:val="0070C0"/>
          <w:sz w:val="22"/>
          <w:szCs w:val="22"/>
        </w:rPr>
        <w:t xml:space="preserve">Editors, please freeze frame this scene followed by a blur effect.  Then add </w:t>
      </w:r>
      <w:ins w:id="4" w:author="Brigid" w:date="2014-10-02T09:38:00Z">
        <w:r w:rsidR="00F02DF8">
          <w:rPr>
            <w:rFonts w:ascii="Arial" w:hAnsi="Arial" w:cs="Arial"/>
            <w:i/>
            <w:color w:val="0070C0"/>
            <w:sz w:val="22"/>
            <w:szCs w:val="22"/>
          </w:rPr>
          <w:t xml:space="preserve">the following </w:t>
        </w:r>
      </w:ins>
      <w:r w:rsidR="0075237A" w:rsidRPr="00BA3614">
        <w:rPr>
          <w:rFonts w:ascii="Arial" w:hAnsi="Arial" w:cs="Arial"/>
          <w:i/>
          <w:color w:val="0070C0"/>
          <w:sz w:val="22"/>
          <w:szCs w:val="22"/>
        </w:rPr>
        <w:t>text over screen</w:t>
      </w:r>
      <w:ins w:id="5" w:author="Brigid" w:date="2014-10-02T09:40:00Z">
        <w:r w:rsidR="00F02DF8">
          <w:rPr>
            <w:rFonts w:ascii="Arial" w:hAnsi="Arial" w:cs="Arial"/>
            <w:i/>
            <w:color w:val="0070C0"/>
            <w:sz w:val="22"/>
            <w:szCs w:val="22"/>
          </w:rPr>
          <w:t xml:space="preserve"> as narrated</w:t>
        </w:r>
      </w:ins>
      <w:ins w:id="6" w:author="Brigid" w:date="2014-10-02T09:38:00Z">
        <w:r w:rsidR="00F02DF8">
          <w:rPr>
            <w:rFonts w:ascii="Arial" w:hAnsi="Arial" w:cs="Arial"/>
            <w:i/>
            <w:color w:val="0070C0"/>
            <w:sz w:val="22"/>
            <w:szCs w:val="22"/>
          </w:rPr>
          <w:t xml:space="preserve">: TEXT overlay:  synopsis of study, risks &amp; benefits, </w:t>
        </w:r>
      </w:ins>
      <w:ins w:id="7" w:author="Brigid" w:date="2014-10-02T09:40:00Z">
        <w:r w:rsidR="00F02DF8">
          <w:rPr>
            <w:rFonts w:ascii="Arial" w:hAnsi="Arial" w:cs="Arial"/>
            <w:i/>
            <w:color w:val="0070C0"/>
            <w:sz w:val="22"/>
            <w:szCs w:val="22"/>
          </w:rPr>
          <w:t>quit at any time</w:t>
        </w:r>
      </w:ins>
      <w:r w:rsidR="0075237A" w:rsidRPr="00BA3614">
        <w:rPr>
          <w:rFonts w:ascii="Arial" w:hAnsi="Arial" w:cs="Arial"/>
          <w:i/>
          <w:color w:val="0070C0"/>
          <w:sz w:val="22"/>
          <w:szCs w:val="22"/>
        </w:rPr>
        <w:t>.</w:t>
      </w:r>
    </w:p>
    <w:p w14:paraId="5163A3F5" w14:textId="77777777" w:rsidR="00A50A93" w:rsidRPr="00244385" w:rsidRDefault="00A50A93" w:rsidP="00A50A93">
      <w:pPr>
        <w:pStyle w:val="ListParagraph"/>
        <w:ind w:left="792"/>
        <w:rPr>
          <w:rFonts w:ascii="Arial" w:hAnsi="Arial" w:cs="Arial"/>
          <w:sz w:val="22"/>
          <w:szCs w:val="22"/>
        </w:rPr>
      </w:pPr>
    </w:p>
    <w:p w14:paraId="5C4FCF14" w14:textId="3A96F2D0" w:rsidR="003474AA" w:rsidRDefault="000635F7" w:rsidP="00A50A93">
      <w:pPr>
        <w:pStyle w:val="ListParagraph"/>
        <w:numPr>
          <w:ilvl w:val="1"/>
          <w:numId w:val="3"/>
        </w:numPr>
        <w:rPr>
          <w:rFonts w:ascii="Arial" w:hAnsi="Arial" w:cs="Arial"/>
          <w:sz w:val="22"/>
          <w:szCs w:val="22"/>
        </w:rPr>
      </w:pPr>
      <w:r>
        <w:rPr>
          <w:rFonts w:ascii="Arial" w:hAnsi="Arial" w:cs="Arial"/>
          <w:sz w:val="22"/>
          <w:szCs w:val="22"/>
        </w:rPr>
        <w:t xml:space="preserve">Next, </w:t>
      </w:r>
      <w:r w:rsidR="00A50A93" w:rsidRPr="003474AA">
        <w:rPr>
          <w:rFonts w:ascii="Arial" w:hAnsi="Arial" w:cs="Arial"/>
          <w:sz w:val="22"/>
          <w:szCs w:val="22"/>
        </w:rPr>
        <w:t>make random a</w:t>
      </w:r>
      <w:r w:rsidR="00AF62E3" w:rsidRPr="003474AA">
        <w:rPr>
          <w:rFonts w:ascii="Arial" w:hAnsi="Arial" w:cs="Arial"/>
          <w:sz w:val="22"/>
          <w:szCs w:val="22"/>
        </w:rPr>
        <w:t>ssignment</w:t>
      </w:r>
      <w:r w:rsidR="00A50A93" w:rsidRPr="003474AA">
        <w:rPr>
          <w:rFonts w:ascii="Arial" w:hAnsi="Arial" w:cs="Arial"/>
          <w:sz w:val="22"/>
          <w:szCs w:val="22"/>
        </w:rPr>
        <w:t>s to the c</w:t>
      </w:r>
      <w:r w:rsidR="00AF62E3" w:rsidRPr="003474AA">
        <w:rPr>
          <w:rFonts w:ascii="Arial" w:hAnsi="Arial" w:cs="Arial"/>
          <w:sz w:val="22"/>
          <w:szCs w:val="22"/>
        </w:rPr>
        <w:t>ondition</w:t>
      </w:r>
      <w:r w:rsidR="00A50A93" w:rsidRPr="003474AA">
        <w:rPr>
          <w:rFonts w:ascii="Arial" w:hAnsi="Arial" w:cs="Arial"/>
          <w:sz w:val="22"/>
          <w:szCs w:val="22"/>
        </w:rPr>
        <w:t xml:space="preserve">.  </w:t>
      </w:r>
      <w:r>
        <w:rPr>
          <w:rFonts w:ascii="Arial" w:hAnsi="Arial" w:cs="Arial"/>
          <w:sz w:val="22"/>
          <w:szCs w:val="22"/>
        </w:rPr>
        <w:t>R</w:t>
      </w:r>
      <w:r w:rsidR="00AF62E3" w:rsidRPr="003474AA">
        <w:rPr>
          <w:rFonts w:ascii="Arial" w:hAnsi="Arial" w:cs="Arial"/>
          <w:sz w:val="22"/>
          <w:szCs w:val="22"/>
        </w:rPr>
        <w:t>andomly order the packets so that the participant’s condition isn’t base</w:t>
      </w:r>
      <w:r w:rsidR="005E5CA5">
        <w:rPr>
          <w:rFonts w:ascii="Arial" w:hAnsi="Arial" w:cs="Arial"/>
          <w:sz w:val="22"/>
          <w:szCs w:val="22"/>
        </w:rPr>
        <w:t xml:space="preserve">d on anything other than chance and any </w:t>
      </w:r>
      <w:r w:rsidR="005E5CA5" w:rsidRPr="003474AA">
        <w:rPr>
          <w:rFonts w:ascii="Arial" w:hAnsi="Arial" w:cs="Arial"/>
          <w:sz w:val="22"/>
          <w:szCs w:val="22"/>
        </w:rPr>
        <w:t>subconscious</w:t>
      </w:r>
      <w:r w:rsidR="005E5CA5">
        <w:rPr>
          <w:rFonts w:ascii="Arial" w:hAnsi="Arial" w:cs="Arial"/>
          <w:sz w:val="22"/>
          <w:szCs w:val="22"/>
        </w:rPr>
        <w:t xml:space="preserve"> assumptions on the part of the researcher are avoided.</w:t>
      </w:r>
    </w:p>
    <w:p w14:paraId="7C2A4EA2" w14:textId="01410A4D" w:rsidR="007C6975" w:rsidRPr="007C6975" w:rsidRDefault="007C6975" w:rsidP="007C6975">
      <w:pPr>
        <w:ind w:left="720"/>
        <w:rPr>
          <w:rFonts w:ascii="Arial" w:hAnsi="Arial" w:cs="Arial"/>
          <w:sz w:val="22"/>
          <w:szCs w:val="22"/>
        </w:rPr>
      </w:pPr>
      <w:r w:rsidRPr="007C6975">
        <w:rPr>
          <w:rFonts w:ascii="Arial" w:hAnsi="Arial" w:cs="Arial"/>
          <w:i/>
          <w:sz w:val="22"/>
          <w:szCs w:val="22"/>
          <w:highlight w:val="yellow"/>
        </w:rPr>
        <w:t>Authors, could you explain exactly what you mean by ordering packets?  I understand that you want random assignments, but</w:t>
      </w:r>
      <w:r w:rsidR="005E5CA5">
        <w:rPr>
          <w:rFonts w:ascii="Arial" w:hAnsi="Arial" w:cs="Arial"/>
          <w:i/>
          <w:sz w:val="22"/>
          <w:szCs w:val="22"/>
          <w:highlight w:val="yellow"/>
        </w:rPr>
        <w:t xml:space="preserve"> I</w:t>
      </w:r>
      <w:r w:rsidRPr="007C6975">
        <w:rPr>
          <w:rFonts w:ascii="Arial" w:hAnsi="Arial" w:cs="Arial"/>
          <w:i/>
          <w:sz w:val="22"/>
          <w:szCs w:val="22"/>
          <w:highlight w:val="yellow"/>
        </w:rPr>
        <w:t xml:space="preserve"> am unsure as to the actions being performed </w:t>
      </w:r>
      <w:commentRangeStart w:id="8"/>
      <w:r w:rsidRPr="007C6975">
        <w:rPr>
          <w:rFonts w:ascii="Arial" w:hAnsi="Arial" w:cs="Arial"/>
          <w:i/>
          <w:sz w:val="22"/>
          <w:szCs w:val="22"/>
          <w:highlight w:val="yellow"/>
        </w:rPr>
        <w:t>here</w:t>
      </w:r>
      <w:commentRangeEnd w:id="8"/>
      <w:r w:rsidR="008B2AF3">
        <w:rPr>
          <w:rStyle w:val="CommentReference"/>
        </w:rPr>
        <w:commentReference w:id="8"/>
      </w:r>
      <w:r w:rsidRPr="007C6975">
        <w:rPr>
          <w:rFonts w:ascii="Arial" w:hAnsi="Arial" w:cs="Arial"/>
          <w:i/>
          <w:sz w:val="22"/>
          <w:szCs w:val="22"/>
          <w:highlight w:val="yellow"/>
        </w:rPr>
        <w:t>.</w:t>
      </w:r>
    </w:p>
    <w:p w14:paraId="22E109D6" w14:textId="77777777" w:rsidR="003474AA" w:rsidRPr="003474AA" w:rsidRDefault="003474AA" w:rsidP="003474AA">
      <w:pPr>
        <w:pStyle w:val="ListParagraph"/>
        <w:rPr>
          <w:rFonts w:ascii="Arial" w:hAnsi="Arial" w:cs="Arial"/>
          <w:sz w:val="22"/>
          <w:szCs w:val="22"/>
        </w:rPr>
      </w:pPr>
    </w:p>
    <w:p w14:paraId="64C1B461" w14:textId="349BFE52" w:rsidR="00C21FC6" w:rsidRDefault="003474AA" w:rsidP="00A50A93">
      <w:pPr>
        <w:pStyle w:val="ListParagraph"/>
        <w:numPr>
          <w:ilvl w:val="1"/>
          <w:numId w:val="3"/>
        </w:numPr>
        <w:rPr>
          <w:rFonts w:ascii="Arial" w:hAnsi="Arial" w:cs="Arial"/>
          <w:sz w:val="22"/>
          <w:szCs w:val="22"/>
        </w:rPr>
      </w:pPr>
      <w:r>
        <w:rPr>
          <w:rFonts w:ascii="Arial" w:hAnsi="Arial" w:cs="Arial"/>
          <w:sz w:val="22"/>
          <w:szCs w:val="22"/>
        </w:rPr>
        <w:t xml:space="preserve">To perform the experimental condition, </w:t>
      </w:r>
      <w:r w:rsidR="000635F7">
        <w:rPr>
          <w:rFonts w:ascii="Arial" w:hAnsi="Arial" w:cs="Arial"/>
          <w:sz w:val="22"/>
          <w:szCs w:val="22"/>
        </w:rPr>
        <w:t>set</w:t>
      </w:r>
      <w:r>
        <w:rPr>
          <w:rFonts w:ascii="Arial" w:hAnsi="Arial" w:cs="Arial"/>
          <w:sz w:val="22"/>
          <w:szCs w:val="22"/>
        </w:rPr>
        <w:t xml:space="preserve"> the treadmill to 6 mph, explain </w:t>
      </w:r>
      <w:r w:rsidR="000635F7">
        <w:rPr>
          <w:rFonts w:ascii="Arial" w:hAnsi="Arial" w:cs="Arial"/>
          <w:sz w:val="22"/>
          <w:szCs w:val="22"/>
        </w:rPr>
        <w:t xml:space="preserve">to </w:t>
      </w:r>
      <w:r>
        <w:rPr>
          <w:rFonts w:ascii="Arial" w:hAnsi="Arial" w:cs="Arial"/>
          <w:sz w:val="22"/>
          <w:szCs w:val="22"/>
        </w:rPr>
        <w:t>the participant what she needs to do, and start the timer</w:t>
      </w:r>
      <w:r w:rsidR="00C21FC6">
        <w:rPr>
          <w:rFonts w:ascii="Arial" w:hAnsi="Arial" w:cs="Arial"/>
          <w:sz w:val="22"/>
          <w:szCs w:val="22"/>
        </w:rPr>
        <w:t xml:space="preserve"> for 3 minutes</w:t>
      </w:r>
      <w:r>
        <w:rPr>
          <w:rFonts w:ascii="Arial" w:hAnsi="Arial" w:cs="Arial"/>
          <w:sz w:val="22"/>
          <w:szCs w:val="22"/>
        </w:rPr>
        <w:t>.</w:t>
      </w:r>
    </w:p>
    <w:p w14:paraId="047F06CE" w14:textId="0D2802B1" w:rsidR="00AF62E3" w:rsidRDefault="003474AA" w:rsidP="003474AA">
      <w:pPr>
        <w:pStyle w:val="ListParagraph"/>
        <w:ind w:left="792"/>
        <w:rPr>
          <w:rFonts w:ascii="Arial" w:hAnsi="Arial" w:cs="Arial"/>
          <w:i/>
          <w:sz w:val="22"/>
          <w:szCs w:val="22"/>
        </w:rPr>
      </w:pPr>
      <w:r w:rsidRPr="0016563D">
        <w:rPr>
          <w:rFonts w:ascii="Arial" w:hAnsi="Arial" w:cs="Arial"/>
          <w:i/>
          <w:sz w:val="22"/>
          <w:szCs w:val="22"/>
          <w:highlight w:val="yellow"/>
        </w:rPr>
        <w:t>Authors, do you start the treadmill and then explain or vise-versa?</w:t>
      </w:r>
      <w:r w:rsidR="00C21FC6" w:rsidRPr="0016563D">
        <w:rPr>
          <w:rFonts w:ascii="Arial" w:hAnsi="Arial" w:cs="Arial"/>
          <w:i/>
          <w:sz w:val="22"/>
          <w:szCs w:val="22"/>
          <w:highlight w:val="yellow"/>
        </w:rPr>
        <w:t xml:space="preserve">  Is t</w:t>
      </w:r>
      <w:r w:rsidR="0016563D" w:rsidRPr="0016563D">
        <w:rPr>
          <w:rFonts w:ascii="Arial" w:hAnsi="Arial" w:cs="Arial"/>
          <w:i/>
          <w:sz w:val="22"/>
          <w:szCs w:val="22"/>
          <w:highlight w:val="yellow"/>
        </w:rPr>
        <w:t xml:space="preserve">he participant on the treadmill when the Researcher explains what to </w:t>
      </w:r>
      <w:commentRangeStart w:id="9"/>
      <w:r w:rsidR="0016563D" w:rsidRPr="0016563D">
        <w:rPr>
          <w:rFonts w:ascii="Arial" w:hAnsi="Arial" w:cs="Arial"/>
          <w:i/>
          <w:sz w:val="22"/>
          <w:szCs w:val="22"/>
          <w:highlight w:val="yellow"/>
        </w:rPr>
        <w:t>do</w:t>
      </w:r>
      <w:commentRangeEnd w:id="9"/>
      <w:r w:rsidR="008B2AF3">
        <w:rPr>
          <w:rStyle w:val="CommentReference"/>
        </w:rPr>
        <w:commentReference w:id="9"/>
      </w:r>
      <w:r w:rsidR="0016563D" w:rsidRPr="0016563D">
        <w:rPr>
          <w:rFonts w:ascii="Arial" w:hAnsi="Arial" w:cs="Arial"/>
          <w:i/>
          <w:sz w:val="22"/>
          <w:szCs w:val="22"/>
          <w:highlight w:val="yellow"/>
        </w:rPr>
        <w:t>?</w:t>
      </w:r>
    </w:p>
    <w:p w14:paraId="2A64339D" w14:textId="2DFA4337" w:rsidR="003474AA" w:rsidRDefault="003474AA" w:rsidP="003474AA">
      <w:pPr>
        <w:pStyle w:val="ListParagraph"/>
        <w:ind w:left="792"/>
        <w:rPr>
          <w:rFonts w:ascii="Arial" w:hAnsi="Arial" w:cs="Arial"/>
          <w:i/>
          <w:sz w:val="22"/>
          <w:szCs w:val="22"/>
        </w:rPr>
      </w:pPr>
    </w:p>
    <w:p w14:paraId="7ABCD7ED" w14:textId="31FAD5D3" w:rsidR="00AF62E3" w:rsidRDefault="000635F7" w:rsidP="003474AA">
      <w:pPr>
        <w:pStyle w:val="ListParagraph"/>
        <w:numPr>
          <w:ilvl w:val="1"/>
          <w:numId w:val="3"/>
        </w:numPr>
        <w:tabs>
          <w:tab w:val="left" w:pos="900"/>
          <w:tab w:val="left" w:pos="1530"/>
          <w:tab w:val="left" w:pos="1890"/>
        </w:tabs>
        <w:rPr>
          <w:rFonts w:ascii="Arial" w:hAnsi="Arial" w:cs="Arial"/>
          <w:sz w:val="22"/>
          <w:szCs w:val="22"/>
        </w:rPr>
      </w:pPr>
      <w:r>
        <w:rPr>
          <w:rFonts w:ascii="Arial" w:hAnsi="Arial" w:cs="Arial"/>
          <w:sz w:val="22"/>
          <w:szCs w:val="22"/>
        </w:rPr>
        <w:t>Now,</w:t>
      </w:r>
      <w:r w:rsidR="003474AA">
        <w:rPr>
          <w:rFonts w:ascii="Arial" w:hAnsi="Arial" w:cs="Arial"/>
          <w:sz w:val="22"/>
          <w:szCs w:val="22"/>
        </w:rPr>
        <w:t xml:space="preserve"> show the participant a series of pictures and ask her to rate on the provided scale.</w:t>
      </w:r>
    </w:p>
    <w:p w14:paraId="23FF9151" w14:textId="0F2A44FA" w:rsidR="003474AA" w:rsidRPr="003474AA" w:rsidRDefault="003474AA" w:rsidP="003474AA">
      <w:pPr>
        <w:pStyle w:val="ListParagraph"/>
        <w:tabs>
          <w:tab w:val="left" w:pos="900"/>
          <w:tab w:val="left" w:pos="1530"/>
          <w:tab w:val="left" w:pos="1890"/>
        </w:tabs>
        <w:ind w:left="792"/>
        <w:rPr>
          <w:rFonts w:ascii="Arial" w:hAnsi="Arial" w:cs="Arial"/>
          <w:sz w:val="22"/>
          <w:szCs w:val="22"/>
        </w:rPr>
      </w:pPr>
      <w:r w:rsidRPr="003474AA">
        <w:rPr>
          <w:rFonts w:ascii="Arial" w:hAnsi="Arial" w:cs="Arial"/>
          <w:i/>
          <w:sz w:val="22"/>
          <w:szCs w:val="22"/>
          <w:highlight w:val="yellow"/>
        </w:rPr>
        <w:t>Authors,</w:t>
      </w:r>
      <w:r>
        <w:rPr>
          <w:rFonts w:ascii="Arial" w:hAnsi="Arial" w:cs="Arial"/>
          <w:i/>
          <w:sz w:val="22"/>
          <w:szCs w:val="22"/>
        </w:rPr>
        <w:t xml:space="preserve"> </w:t>
      </w:r>
      <w:r w:rsidRPr="003474AA">
        <w:rPr>
          <w:rFonts w:ascii="Arial" w:hAnsi="Arial" w:cs="Arial"/>
          <w:i/>
          <w:sz w:val="22"/>
          <w:szCs w:val="22"/>
          <w:highlight w:val="yellow"/>
        </w:rPr>
        <w:t>are the pictures shown after completio</w:t>
      </w:r>
      <w:r w:rsidR="00103D4B">
        <w:rPr>
          <w:rFonts w:ascii="Arial" w:hAnsi="Arial" w:cs="Arial"/>
          <w:i/>
          <w:sz w:val="22"/>
          <w:szCs w:val="22"/>
          <w:highlight w:val="yellow"/>
        </w:rPr>
        <w:t>n of the running task or during?</w:t>
      </w:r>
      <w:r w:rsidRPr="003474AA">
        <w:rPr>
          <w:rFonts w:ascii="Arial" w:hAnsi="Arial" w:cs="Arial"/>
          <w:i/>
          <w:sz w:val="22"/>
          <w:szCs w:val="22"/>
          <w:highlight w:val="yellow"/>
        </w:rPr>
        <w:t xml:space="preserve">  If upon completion, is it while sitting or still on the </w:t>
      </w:r>
      <w:commentRangeStart w:id="10"/>
      <w:r w:rsidRPr="003474AA">
        <w:rPr>
          <w:rFonts w:ascii="Arial" w:hAnsi="Arial" w:cs="Arial"/>
          <w:i/>
          <w:sz w:val="22"/>
          <w:szCs w:val="22"/>
          <w:highlight w:val="yellow"/>
        </w:rPr>
        <w:t>treadmill</w:t>
      </w:r>
      <w:commentRangeEnd w:id="10"/>
      <w:r w:rsidR="008B2AF3">
        <w:rPr>
          <w:rStyle w:val="CommentReference"/>
        </w:rPr>
        <w:commentReference w:id="10"/>
      </w:r>
      <w:r w:rsidRPr="003474AA">
        <w:rPr>
          <w:rFonts w:ascii="Arial" w:hAnsi="Arial" w:cs="Arial"/>
          <w:i/>
          <w:sz w:val="22"/>
          <w:szCs w:val="22"/>
          <w:highlight w:val="yellow"/>
        </w:rPr>
        <w:t>?</w:t>
      </w:r>
    </w:p>
    <w:p w14:paraId="5E873ECA" w14:textId="77777777" w:rsidR="00AF62E3" w:rsidRPr="00AF62E3" w:rsidRDefault="00AF62E3" w:rsidP="00AF62E3">
      <w:pPr>
        <w:pStyle w:val="ListParagraph"/>
        <w:tabs>
          <w:tab w:val="left" w:pos="900"/>
        </w:tabs>
        <w:ind w:left="792"/>
        <w:rPr>
          <w:rFonts w:asciiTheme="majorHAnsi" w:hAnsiTheme="majorHAnsi"/>
          <w:sz w:val="22"/>
          <w:szCs w:val="22"/>
        </w:rPr>
      </w:pPr>
    </w:p>
    <w:p w14:paraId="2CFD892F" w14:textId="78E624FA" w:rsidR="00020D20" w:rsidRDefault="00020D20" w:rsidP="00020D20">
      <w:pPr>
        <w:pStyle w:val="ListParagraph"/>
        <w:numPr>
          <w:ilvl w:val="1"/>
          <w:numId w:val="3"/>
        </w:numPr>
        <w:tabs>
          <w:tab w:val="left" w:pos="900"/>
        </w:tabs>
        <w:rPr>
          <w:rFonts w:ascii="Arial" w:hAnsi="Arial" w:cs="Arial"/>
          <w:sz w:val="22"/>
          <w:szCs w:val="22"/>
        </w:rPr>
      </w:pPr>
      <w:r w:rsidRPr="00891D8C">
        <w:rPr>
          <w:rFonts w:ascii="Arial" w:hAnsi="Arial" w:cs="Arial"/>
          <w:sz w:val="22"/>
          <w:szCs w:val="22"/>
        </w:rPr>
        <w:t xml:space="preserve">For the control study </w:t>
      </w:r>
      <w:r w:rsidR="00AF62E3" w:rsidRPr="00891D8C">
        <w:rPr>
          <w:rFonts w:ascii="Arial" w:hAnsi="Arial" w:cs="Arial"/>
          <w:sz w:val="22"/>
          <w:szCs w:val="22"/>
        </w:rPr>
        <w:t xml:space="preserve">set </w:t>
      </w:r>
      <w:r w:rsidRPr="00891D8C">
        <w:rPr>
          <w:rFonts w:ascii="Arial" w:hAnsi="Arial" w:cs="Arial"/>
          <w:sz w:val="22"/>
          <w:szCs w:val="22"/>
        </w:rPr>
        <w:t xml:space="preserve">the </w:t>
      </w:r>
      <w:r w:rsidR="00AF62E3" w:rsidRPr="00891D8C">
        <w:rPr>
          <w:rFonts w:ascii="Arial" w:hAnsi="Arial" w:cs="Arial"/>
          <w:sz w:val="22"/>
          <w:szCs w:val="22"/>
        </w:rPr>
        <w:t xml:space="preserve">treadmill to 3 mph, explain </w:t>
      </w:r>
      <w:r w:rsidR="000635F7">
        <w:rPr>
          <w:rFonts w:ascii="Arial" w:hAnsi="Arial" w:cs="Arial"/>
          <w:sz w:val="22"/>
          <w:szCs w:val="22"/>
        </w:rPr>
        <w:t xml:space="preserve">to </w:t>
      </w:r>
      <w:r w:rsidR="00AF62E3" w:rsidRPr="00891D8C">
        <w:rPr>
          <w:rFonts w:ascii="Arial" w:hAnsi="Arial" w:cs="Arial"/>
          <w:sz w:val="22"/>
          <w:szCs w:val="22"/>
        </w:rPr>
        <w:t xml:space="preserve">the participant what she needs to do, </w:t>
      </w:r>
      <w:r w:rsidRPr="00891D8C">
        <w:rPr>
          <w:rFonts w:ascii="Arial" w:hAnsi="Arial" w:cs="Arial"/>
          <w:sz w:val="22"/>
          <w:szCs w:val="22"/>
        </w:rPr>
        <w:t xml:space="preserve">and </w:t>
      </w:r>
      <w:r w:rsidR="00AF62E3" w:rsidRPr="00891D8C">
        <w:rPr>
          <w:rFonts w:ascii="Arial" w:hAnsi="Arial" w:cs="Arial"/>
          <w:sz w:val="22"/>
          <w:szCs w:val="22"/>
        </w:rPr>
        <w:t>start</w:t>
      </w:r>
      <w:r w:rsidR="00BF4A20">
        <w:rPr>
          <w:rFonts w:ascii="Arial" w:hAnsi="Arial" w:cs="Arial"/>
          <w:sz w:val="22"/>
          <w:szCs w:val="22"/>
        </w:rPr>
        <w:t xml:space="preserve"> the</w:t>
      </w:r>
      <w:r w:rsidR="00AF62E3" w:rsidRPr="00891D8C">
        <w:rPr>
          <w:rFonts w:ascii="Arial" w:hAnsi="Arial" w:cs="Arial"/>
          <w:sz w:val="22"/>
          <w:szCs w:val="22"/>
        </w:rPr>
        <w:t xml:space="preserve"> timer</w:t>
      </w:r>
      <w:r w:rsidR="00BF4A20">
        <w:rPr>
          <w:rFonts w:ascii="Arial" w:hAnsi="Arial" w:cs="Arial"/>
          <w:sz w:val="22"/>
          <w:szCs w:val="22"/>
        </w:rPr>
        <w:t xml:space="preserve"> for 3 minutes.</w:t>
      </w:r>
    </w:p>
    <w:p w14:paraId="5659468B" w14:textId="3E9D913E" w:rsidR="00BF4A20" w:rsidRDefault="00BF4A20" w:rsidP="00BF4A20">
      <w:pPr>
        <w:pStyle w:val="ListParagraph"/>
        <w:ind w:left="792"/>
        <w:rPr>
          <w:rFonts w:ascii="Arial" w:hAnsi="Arial" w:cs="Arial"/>
          <w:i/>
          <w:sz w:val="22"/>
          <w:szCs w:val="22"/>
        </w:rPr>
      </w:pPr>
      <w:r w:rsidRPr="0016563D">
        <w:rPr>
          <w:rFonts w:ascii="Arial" w:hAnsi="Arial" w:cs="Arial"/>
          <w:i/>
          <w:sz w:val="22"/>
          <w:szCs w:val="22"/>
          <w:highlight w:val="yellow"/>
        </w:rPr>
        <w:t xml:space="preserve">Authors, </w:t>
      </w:r>
      <w:r>
        <w:rPr>
          <w:rFonts w:ascii="Arial" w:hAnsi="Arial" w:cs="Arial"/>
          <w:i/>
          <w:sz w:val="22"/>
          <w:szCs w:val="22"/>
          <w:highlight w:val="yellow"/>
        </w:rPr>
        <w:t>could you clarify this as before?  D</w:t>
      </w:r>
      <w:r w:rsidRPr="0016563D">
        <w:rPr>
          <w:rFonts w:ascii="Arial" w:hAnsi="Arial" w:cs="Arial"/>
          <w:i/>
          <w:sz w:val="22"/>
          <w:szCs w:val="22"/>
          <w:highlight w:val="yellow"/>
        </w:rPr>
        <w:t xml:space="preserve">o you start the treadmill and then explain or vise-versa?  Is the participant on the treadmill when the Researcher explains what to </w:t>
      </w:r>
      <w:commentRangeStart w:id="11"/>
      <w:r w:rsidRPr="0016563D">
        <w:rPr>
          <w:rFonts w:ascii="Arial" w:hAnsi="Arial" w:cs="Arial"/>
          <w:i/>
          <w:sz w:val="22"/>
          <w:szCs w:val="22"/>
          <w:highlight w:val="yellow"/>
        </w:rPr>
        <w:t>do</w:t>
      </w:r>
      <w:commentRangeEnd w:id="11"/>
      <w:r w:rsidR="008B2AF3">
        <w:rPr>
          <w:rStyle w:val="CommentReference"/>
        </w:rPr>
        <w:commentReference w:id="11"/>
      </w:r>
      <w:r w:rsidRPr="0016563D">
        <w:rPr>
          <w:rFonts w:ascii="Arial" w:hAnsi="Arial" w:cs="Arial"/>
          <w:i/>
          <w:sz w:val="22"/>
          <w:szCs w:val="22"/>
          <w:highlight w:val="yellow"/>
        </w:rPr>
        <w:t>?</w:t>
      </w:r>
    </w:p>
    <w:p w14:paraId="105CE210" w14:textId="77777777" w:rsidR="00BF4A20" w:rsidRPr="00891D8C" w:rsidRDefault="00BF4A20" w:rsidP="00BF4A20">
      <w:pPr>
        <w:pStyle w:val="ListParagraph"/>
        <w:tabs>
          <w:tab w:val="left" w:pos="900"/>
        </w:tabs>
        <w:ind w:left="792"/>
        <w:rPr>
          <w:rFonts w:ascii="Arial" w:hAnsi="Arial" w:cs="Arial"/>
          <w:sz w:val="22"/>
          <w:szCs w:val="22"/>
        </w:rPr>
      </w:pPr>
    </w:p>
    <w:p w14:paraId="257601DD" w14:textId="7D9A3A3E" w:rsidR="00AF62E3" w:rsidRDefault="00020D20" w:rsidP="00020D20">
      <w:pPr>
        <w:pStyle w:val="ListParagraph"/>
        <w:numPr>
          <w:ilvl w:val="1"/>
          <w:numId w:val="3"/>
        </w:numPr>
        <w:tabs>
          <w:tab w:val="left" w:pos="900"/>
        </w:tabs>
        <w:rPr>
          <w:rFonts w:ascii="Arial" w:hAnsi="Arial" w:cs="Arial"/>
          <w:sz w:val="22"/>
          <w:szCs w:val="22"/>
        </w:rPr>
      </w:pPr>
      <w:r w:rsidRPr="00891D8C">
        <w:rPr>
          <w:rFonts w:ascii="Arial" w:hAnsi="Arial" w:cs="Arial"/>
          <w:sz w:val="22"/>
          <w:szCs w:val="22"/>
        </w:rPr>
        <w:t>The control subject the</w:t>
      </w:r>
      <w:r w:rsidR="00EF06F9">
        <w:rPr>
          <w:rFonts w:ascii="Arial" w:hAnsi="Arial" w:cs="Arial"/>
          <w:sz w:val="22"/>
          <w:szCs w:val="22"/>
        </w:rPr>
        <w:t>n</w:t>
      </w:r>
      <w:r w:rsidRPr="00891D8C">
        <w:rPr>
          <w:rFonts w:ascii="Arial" w:hAnsi="Arial" w:cs="Arial"/>
          <w:sz w:val="22"/>
          <w:szCs w:val="22"/>
        </w:rPr>
        <w:t xml:space="preserve"> rates the</w:t>
      </w:r>
      <w:r w:rsidR="00AF62E3" w:rsidRPr="00891D8C">
        <w:rPr>
          <w:rFonts w:ascii="Arial" w:hAnsi="Arial" w:cs="Arial"/>
          <w:sz w:val="22"/>
          <w:szCs w:val="22"/>
        </w:rPr>
        <w:t xml:space="preserve"> </w:t>
      </w:r>
      <w:r w:rsidRPr="00891D8C">
        <w:rPr>
          <w:rFonts w:ascii="Arial" w:hAnsi="Arial" w:cs="Arial"/>
          <w:sz w:val="22"/>
          <w:szCs w:val="22"/>
        </w:rPr>
        <w:t>attractiveness of the p</w:t>
      </w:r>
      <w:r w:rsidR="00AF62E3" w:rsidRPr="00891D8C">
        <w:rPr>
          <w:rFonts w:ascii="Arial" w:hAnsi="Arial" w:cs="Arial"/>
          <w:sz w:val="22"/>
          <w:szCs w:val="22"/>
        </w:rPr>
        <w:t xml:space="preserve">ictures </w:t>
      </w:r>
      <w:r w:rsidRPr="00891D8C">
        <w:rPr>
          <w:rFonts w:ascii="Arial" w:hAnsi="Arial" w:cs="Arial"/>
          <w:sz w:val="22"/>
          <w:szCs w:val="22"/>
        </w:rPr>
        <w:t xml:space="preserve">in an </w:t>
      </w:r>
      <w:r w:rsidR="00AF62E3" w:rsidRPr="00891D8C">
        <w:rPr>
          <w:rFonts w:ascii="Arial" w:hAnsi="Arial" w:cs="Arial"/>
          <w:sz w:val="22"/>
          <w:szCs w:val="22"/>
        </w:rPr>
        <w:t xml:space="preserve">identical </w:t>
      </w:r>
      <w:r w:rsidRPr="00891D8C">
        <w:rPr>
          <w:rFonts w:ascii="Arial" w:hAnsi="Arial" w:cs="Arial"/>
          <w:sz w:val="22"/>
          <w:szCs w:val="22"/>
        </w:rPr>
        <w:t xml:space="preserve">manner </w:t>
      </w:r>
      <w:r w:rsidR="00AF62E3" w:rsidRPr="00891D8C">
        <w:rPr>
          <w:rFonts w:ascii="Arial" w:hAnsi="Arial" w:cs="Arial"/>
          <w:sz w:val="22"/>
          <w:szCs w:val="22"/>
        </w:rPr>
        <w:t>to experimental condition</w:t>
      </w:r>
      <w:r w:rsidRPr="00891D8C">
        <w:rPr>
          <w:rFonts w:ascii="Arial" w:hAnsi="Arial" w:cs="Arial"/>
          <w:sz w:val="22"/>
          <w:szCs w:val="22"/>
        </w:rPr>
        <w:t>.</w:t>
      </w:r>
    </w:p>
    <w:p w14:paraId="28B7AA77" w14:textId="6C4F5D2D" w:rsidR="00BF4A20" w:rsidRPr="003474AA" w:rsidRDefault="00BF4A20" w:rsidP="00BF4A20">
      <w:pPr>
        <w:pStyle w:val="ListParagraph"/>
        <w:tabs>
          <w:tab w:val="left" w:pos="900"/>
          <w:tab w:val="left" w:pos="1530"/>
          <w:tab w:val="left" w:pos="1890"/>
        </w:tabs>
        <w:ind w:left="792"/>
        <w:rPr>
          <w:rFonts w:ascii="Arial" w:hAnsi="Arial" w:cs="Arial"/>
          <w:sz w:val="22"/>
          <w:szCs w:val="22"/>
        </w:rPr>
      </w:pPr>
      <w:r w:rsidRPr="003474AA">
        <w:rPr>
          <w:rFonts w:ascii="Arial" w:hAnsi="Arial" w:cs="Arial"/>
          <w:i/>
          <w:sz w:val="22"/>
          <w:szCs w:val="22"/>
          <w:highlight w:val="yellow"/>
        </w:rPr>
        <w:t>Authors,</w:t>
      </w:r>
      <w:r>
        <w:rPr>
          <w:rFonts w:ascii="Arial" w:hAnsi="Arial" w:cs="Arial"/>
          <w:i/>
          <w:sz w:val="22"/>
          <w:szCs w:val="22"/>
        </w:rPr>
        <w:t xml:space="preserve"> </w:t>
      </w:r>
      <w:r w:rsidR="00103D4B">
        <w:rPr>
          <w:rFonts w:ascii="Arial" w:hAnsi="Arial" w:cs="Arial"/>
          <w:i/>
          <w:sz w:val="22"/>
          <w:szCs w:val="22"/>
          <w:highlight w:val="yellow"/>
        </w:rPr>
        <w:t>could you clarify this as before?  A</w:t>
      </w:r>
      <w:r w:rsidRPr="003474AA">
        <w:rPr>
          <w:rFonts w:ascii="Arial" w:hAnsi="Arial" w:cs="Arial"/>
          <w:i/>
          <w:sz w:val="22"/>
          <w:szCs w:val="22"/>
          <w:highlight w:val="yellow"/>
        </w:rPr>
        <w:t>re the pictures shown after completio</w:t>
      </w:r>
      <w:r w:rsidR="00103D4B">
        <w:rPr>
          <w:rFonts w:ascii="Arial" w:hAnsi="Arial" w:cs="Arial"/>
          <w:i/>
          <w:sz w:val="22"/>
          <w:szCs w:val="22"/>
          <w:highlight w:val="yellow"/>
        </w:rPr>
        <w:t>n of the running task or during?</w:t>
      </w:r>
      <w:r w:rsidRPr="003474AA">
        <w:rPr>
          <w:rFonts w:ascii="Arial" w:hAnsi="Arial" w:cs="Arial"/>
          <w:i/>
          <w:sz w:val="22"/>
          <w:szCs w:val="22"/>
          <w:highlight w:val="yellow"/>
        </w:rPr>
        <w:t xml:space="preserve">  If upon completion, is it while sitting or still on the </w:t>
      </w:r>
      <w:commentRangeStart w:id="12"/>
      <w:r w:rsidRPr="003474AA">
        <w:rPr>
          <w:rFonts w:ascii="Arial" w:hAnsi="Arial" w:cs="Arial"/>
          <w:i/>
          <w:sz w:val="22"/>
          <w:szCs w:val="22"/>
          <w:highlight w:val="yellow"/>
        </w:rPr>
        <w:t>treadmill</w:t>
      </w:r>
      <w:commentRangeEnd w:id="12"/>
      <w:r w:rsidR="008B2AF3">
        <w:rPr>
          <w:rStyle w:val="CommentReference"/>
        </w:rPr>
        <w:commentReference w:id="12"/>
      </w:r>
      <w:r w:rsidRPr="003474AA">
        <w:rPr>
          <w:rFonts w:ascii="Arial" w:hAnsi="Arial" w:cs="Arial"/>
          <w:i/>
          <w:sz w:val="22"/>
          <w:szCs w:val="22"/>
          <w:highlight w:val="yellow"/>
        </w:rPr>
        <w:t>?</w:t>
      </w:r>
    </w:p>
    <w:p w14:paraId="6A75151B" w14:textId="77777777" w:rsidR="00BF4A20" w:rsidRPr="00891D8C" w:rsidRDefault="00BF4A20" w:rsidP="00BF4A20">
      <w:pPr>
        <w:pStyle w:val="ListParagraph"/>
        <w:tabs>
          <w:tab w:val="left" w:pos="900"/>
        </w:tabs>
        <w:ind w:left="792"/>
        <w:rPr>
          <w:rFonts w:ascii="Arial" w:hAnsi="Arial" w:cs="Arial"/>
          <w:sz w:val="22"/>
          <w:szCs w:val="22"/>
        </w:rPr>
      </w:pPr>
    </w:p>
    <w:p w14:paraId="485A9C4F" w14:textId="30257692" w:rsidR="00891D8C" w:rsidRDefault="00020D20" w:rsidP="00020D20">
      <w:pPr>
        <w:pStyle w:val="ListParagraph"/>
        <w:numPr>
          <w:ilvl w:val="1"/>
          <w:numId w:val="3"/>
        </w:numPr>
        <w:tabs>
          <w:tab w:val="left" w:pos="900"/>
        </w:tabs>
        <w:rPr>
          <w:rFonts w:ascii="Arial" w:hAnsi="Arial" w:cs="Arial"/>
          <w:sz w:val="22"/>
          <w:szCs w:val="22"/>
        </w:rPr>
      </w:pPr>
      <w:r w:rsidRPr="00891D8C">
        <w:rPr>
          <w:rFonts w:ascii="Arial" w:hAnsi="Arial" w:cs="Arial"/>
          <w:sz w:val="22"/>
          <w:szCs w:val="22"/>
        </w:rPr>
        <w:t xml:space="preserve">Following the experiment, </w:t>
      </w:r>
      <w:r w:rsidR="000635F7">
        <w:rPr>
          <w:rFonts w:ascii="Arial" w:hAnsi="Arial" w:cs="Arial"/>
          <w:sz w:val="22"/>
          <w:szCs w:val="22"/>
        </w:rPr>
        <w:t>give</w:t>
      </w:r>
      <w:r w:rsidRPr="00891D8C">
        <w:rPr>
          <w:rFonts w:ascii="Arial" w:hAnsi="Arial" w:cs="Arial"/>
          <w:sz w:val="22"/>
          <w:szCs w:val="22"/>
        </w:rPr>
        <w:t xml:space="preserve"> the subject a d</w:t>
      </w:r>
      <w:r w:rsidR="00AF62E3" w:rsidRPr="00891D8C">
        <w:rPr>
          <w:rFonts w:ascii="Arial" w:hAnsi="Arial" w:cs="Arial"/>
          <w:sz w:val="22"/>
          <w:szCs w:val="22"/>
        </w:rPr>
        <w:t>ebriefing</w:t>
      </w:r>
      <w:r w:rsidRPr="00891D8C">
        <w:rPr>
          <w:rFonts w:ascii="Arial" w:hAnsi="Arial" w:cs="Arial"/>
          <w:sz w:val="22"/>
          <w:szCs w:val="22"/>
        </w:rPr>
        <w:t xml:space="preserve"> where the r</w:t>
      </w:r>
      <w:r w:rsidR="00AF62E3" w:rsidRPr="00891D8C">
        <w:rPr>
          <w:rFonts w:ascii="Arial" w:hAnsi="Arial" w:cs="Arial"/>
          <w:sz w:val="22"/>
          <w:szCs w:val="22"/>
        </w:rPr>
        <w:t>esearcher explains the purpose of the study</w:t>
      </w:r>
      <w:r w:rsidRPr="00891D8C">
        <w:rPr>
          <w:rFonts w:ascii="Arial" w:hAnsi="Arial" w:cs="Arial"/>
          <w:sz w:val="22"/>
          <w:szCs w:val="22"/>
        </w:rPr>
        <w:t xml:space="preserve">.  </w:t>
      </w:r>
    </w:p>
    <w:p w14:paraId="2F97A77D" w14:textId="68012712" w:rsidR="004E5F13" w:rsidRDefault="004E5F13" w:rsidP="004E5F13">
      <w:pPr>
        <w:pStyle w:val="ListParagraph"/>
        <w:numPr>
          <w:ilvl w:val="2"/>
          <w:numId w:val="3"/>
        </w:numPr>
        <w:tabs>
          <w:tab w:val="left" w:pos="900"/>
        </w:tabs>
        <w:rPr>
          <w:rFonts w:ascii="Arial" w:hAnsi="Arial" w:cs="Arial"/>
          <w:sz w:val="22"/>
          <w:szCs w:val="22"/>
        </w:rPr>
      </w:pPr>
      <w:r>
        <w:rPr>
          <w:rFonts w:ascii="Arial" w:hAnsi="Arial" w:cs="Arial"/>
          <w:sz w:val="22"/>
          <w:szCs w:val="22"/>
        </w:rPr>
        <w:t>MED or WIDE:  Researcher sitting next to empty seat, motions for the participant to take the seat and participant does.</w:t>
      </w:r>
    </w:p>
    <w:p w14:paraId="37CE91AF" w14:textId="77777777" w:rsidR="00891D8C" w:rsidRPr="00891D8C" w:rsidRDefault="00891D8C" w:rsidP="00891D8C">
      <w:pPr>
        <w:pStyle w:val="ListParagraph"/>
        <w:rPr>
          <w:rFonts w:ascii="Arial" w:hAnsi="Arial" w:cs="Arial"/>
          <w:sz w:val="22"/>
          <w:szCs w:val="22"/>
        </w:rPr>
      </w:pPr>
    </w:p>
    <w:p w14:paraId="6C63A52B" w14:textId="195AF62E" w:rsidR="00AF62E3" w:rsidRDefault="004E5F13" w:rsidP="00020D20">
      <w:pPr>
        <w:pStyle w:val="ListParagraph"/>
        <w:numPr>
          <w:ilvl w:val="1"/>
          <w:numId w:val="3"/>
        </w:numPr>
        <w:tabs>
          <w:tab w:val="left" w:pos="900"/>
        </w:tabs>
        <w:rPr>
          <w:rFonts w:ascii="Arial" w:hAnsi="Arial" w:cs="Arial"/>
          <w:sz w:val="22"/>
          <w:szCs w:val="22"/>
        </w:rPr>
      </w:pPr>
      <w:r>
        <w:rPr>
          <w:rFonts w:ascii="Arial" w:hAnsi="Arial" w:cs="Arial"/>
          <w:b/>
          <w:sz w:val="22"/>
          <w:szCs w:val="22"/>
        </w:rPr>
        <w:t>Researcher</w:t>
      </w:r>
      <w:r w:rsidR="00891D8C" w:rsidRPr="00891D8C">
        <w:rPr>
          <w:rFonts w:ascii="Arial" w:hAnsi="Arial" w:cs="Arial"/>
          <w:b/>
          <w:sz w:val="22"/>
          <w:szCs w:val="22"/>
        </w:rPr>
        <w:t>:</w:t>
      </w:r>
      <w:r w:rsidR="00891D8C">
        <w:rPr>
          <w:rFonts w:ascii="Arial" w:hAnsi="Arial" w:cs="Arial"/>
          <w:sz w:val="22"/>
          <w:szCs w:val="22"/>
        </w:rPr>
        <w:t xml:space="preserve"> </w:t>
      </w:r>
      <w:r w:rsidR="00AF62E3" w:rsidRPr="00891D8C">
        <w:rPr>
          <w:rFonts w:ascii="Arial" w:hAnsi="Arial" w:cs="Arial"/>
          <w:sz w:val="22"/>
          <w:szCs w:val="22"/>
        </w:rPr>
        <w:t xml:space="preserve">Thank you for participating. </w:t>
      </w:r>
      <w:r w:rsidR="005A63CF" w:rsidRPr="00891D8C">
        <w:rPr>
          <w:rFonts w:ascii="Arial" w:hAnsi="Arial" w:cs="Arial"/>
          <w:sz w:val="22"/>
          <w:szCs w:val="22"/>
        </w:rPr>
        <w:t xml:space="preserve"> </w:t>
      </w:r>
      <w:r w:rsidR="00AF62E3" w:rsidRPr="00891D8C">
        <w:rPr>
          <w:rFonts w:ascii="Arial" w:hAnsi="Arial" w:cs="Arial"/>
          <w:sz w:val="22"/>
          <w:szCs w:val="22"/>
        </w:rPr>
        <w:t xml:space="preserve">In this study I was trying to determine if arousal from exercise would lead participants to find a picture </w:t>
      </w:r>
      <w:r w:rsidR="00475BEC">
        <w:rPr>
          <w:rFonts w:ascii="Arial" w:hAnsi="Arial" w:cs="Arial"/>
          <w:sz w:val="22"/>
          <w:szCs w:val="22"/>
        </w:rPr>
        <w:t xml:space="preserve">of a person </w:t>
      </w:r>
      <w:r w:rsidR="00AF62E3" w:rsidRPr="00891D8C">
        <w:rPr>
          <w:rFonts w:ascii="Arial" w:hAnsi="Arial" w:cs="Arial"/>
          <w:sz w:val="22"/>
          <w:szCs w:val="22"/>
        </w:rPr>
        <w:t xml:space="preserve">more attractive. </w:t>
      </w:r>
      <w:r w:rsidR="005A63CF" w:rsidRPr="00891D8C">
        <w:rPr>
          <w:rFonts w:ascii="Arial" w:hAnsi="Arial" w:cs="Arial"/>
          <w:sz w:val="22"/>
          <w:szCs w:val="22"/>
        </w:rPr>
        <w:t xml:space="preserve"> </w:t>
      </w:r>
      <w:r w:rsidR="00EB2C1A">
        <w:rPr>
          <w:rFonts w:ascii="Arial" w:hAnsi="Arial" w:cs="Arial"/>
          <w:sz w:val="22"/>
          <w:szCs w:val="22"/>
        </w:rPr>
        <w:t xml:space="preserve">To manipulate </w:t>
      </w:r>
      <w:r w:rsidR="00AF62E3" w:rsidRPr="00891D8C">
        <w:rPr>
          <w:rFonts w:ascii="Arial" w:hAnsi="Arial" w:cs="Arial"/>
          <w:sz w:val="22"/>
          <w:szCs w:val="22"/>
        </w:rPr>
        <w:t>arousal there were two conditions; running vs. walking on the treadmi</w:t>
      </w:r>
      <w:r w:rsidR="005A63CF" w:rsidRPr="00891D8C">
        <w:rPr>
          <w:rFonts w:ascii="Arial" w:hAnsi="Arial" w:cs="Arial"/>
          <w:sz w:val="22"/>
          <w:szCs w:val="22"/>
        </w:rPr>
        <w:t>ll.  Do you have any questions?</w:t>
      </w:r>
    </w:p>
    <w:p w14:paraId="0F44D461" w14:textId="4C401FAD" w:rsidR="004E5F13" w:rsidRPr="00891D8C" w:rsidRDefault="004E5F13" w:rsidP="004E5F13">
      <w:pPr>
        <w:pStyle w:val="ListParagraph"/>
        <w:numPr>
          <w:ilvl w:val="2"/>
          <w:numId w:val="3"/>
        </w:numPr>
        <w:tabs>
          <w:tab w:val="left" w:pos="900"/>
        </w:tabs>
        <w:rPr>
          <w:rFonts w:ascii="Arial" w:hAnsi="Arial" w:cs="Arial"/>
          <w:sz w:val="22"/>
          <w:szCs w:val="22"/>
        </w:rPr>
      </w:pPr>
      <w:r>
        <w:rPr>
          <w:rFonts w:ascii="Arial" w:hAnsi="Arial" w:cs="Arial"/>
          <w:b/>
          <w:sz w:val="22"/>
          <w:szCs w:val="22"/>
        </w:rPr>
        <w:t>MED:</w:t>
      </w:r>
      <w:r>
        <w:rPr>
          <w:rFonts w:ascii="Arial" w:hAnsi="Arial" w:cs="Arial"/>
          <w:sz w:val="22"/>
          <w:szCs w:val="22"/>
        </w:rPr>
        <w:t xml:space="preserve">  Either head on or profile shot of researcher as he/she speaks toward the participant. </w:t>
      </w:r>
    </w:p>
    <w:p w14:paraId="602616FD" w14:textId="77777777" w:rsidR="00891D8C" w:rsidRDefault="00891D8C" w:rsidP="00891D8C">
      <w:pPr>
        <w:pStyle w:val="ListParagraph"/>
        <w:ind w:left="360"/>
        <w:rPr>
          <w:rFonts w:ascii="Arial" w:hAnsi="Arial" w:cs="Arial"/>
          <w:sz w:val="22"/>
          <w:szCs w:val="22"/>
        </w:rPr>
      </w:pPr>
    </w:p>
    <w:p w14:paraId="330FAACC" w14:textId="7BC9B0B6" w:rsidR="00891D8C" w:rsidRPr="00891D8C" w:rsidRDefault="00891D8C" w:rsidP="00891D8C">
      <w:pPr>
        <w:pStyle w:val="ListParagraph"/>
        <w:numPr>
          <w:ilvl w:val="0"/>
          <w:numId w:val="3"/>
        </w:numPr>
        <w:rPr>
          <w:rFonts w:ascii="Arial" w:hAnsi="Arial" w:cs="Arial"/>
          <w:b/>
          <w:sz w:val="22"/>
          <w:szCs w:val="22"/>
        </w:rPr>
      </w:pPr>
      <w:r w:rsidRPr="00891D8C">
        <w:rPr>
          <w:rFonts w:ascii="Arial" w:hAnsi="Arial" w:cs="Arial"/>
          <w:b/>
          <w:sz w:val="22"/>
          <w:szCs w:val="22"/>
        </w:rPr>
        <w:t>Representative Results: Mean Attraction Ratings by Arousal Condition</w:t>
      </w:r>
    </w:p>
    <w:p w14:paraId="4748130D" w14:textId="77777777" w:rsidR="00891D8C" w:rsidRDefault="00891D8C" w:rsidP="00891D8C">
      <w:pPr>
        <w:pStyle w:val="ListParagraph"/>
        <w:ind w:left="360"/>
        <w:rPr>
          <w:rFonts w:ascii="Arial" w:hAnsi="Arial" w:cs="Arial"/>
          <w:sz w:val="22"/>
          <w:szCs w:val="22"/>
        </w:rPr>
      </w:pPr>
    </w:p>
    <w:p w14:paraId="1472EAD9" w14:textId="72BD2D43" w:rsidR="00891D8C" w:rsidRDefault="00891D8C" w:rsidP="00891D8C">
      <w:pPr>
        <w:pStyle w:val="ListParagraph"/>
        <w:numPr>
          <w:ilvl w:val="1"/>
          <w:numId w:val="3"/>
        </w:numPr>
        <w:tabs>
          <w:tab w:val="left" w:pos="900"/>
        </w:tabs>
        <w:rPr>
          <w:rFonts w:ascii="Arial" w:hAnsi="Arial" w:cs="Arial"/>
          <w:sz w:val="22"/>
          <w:szCs w:val="22"/>
        </w:rPr>
      </w:pPr>
      <w:r w:rsidRPr="00891D8C">
        <w:rPr>
          <w:rFonts w:ascii="Arial" w:hAnsi="Arial" w:cs="Arial"/>
          <w:sz w:val="22"/>
          <w:szCs w:val="22"/>
        </w:rPr>
        <w:t xml:space="preserve">After collecting data from 122 people, a t-test </w:t>
      </w:r>
      <w:r w:rsidR="00475BEC">
        <w:rPr>
          <w:rFonts w:ascii="Arial" w:hAnsi="Arial" w:cs="Arial"/>
          <w:sz w:val="22"/>
          <w:szCs w:val="22"/>
        </w:rPr>
        <w:t xml:space="preserve">was performed </w:t>
      </w:r>
      <w:r w:rsidRPr="00891D8C">
        <w:rPr>
          <w:rFonts w:ascii="Arial" w:hAnsi="Arial" w:cs="Arial"/>
          <w:sz w:val="22"/>
          <w:szCs w:val="22"/>
        </w:rPr>
        <w:t>for independent m</w:t>
      </w:r>
      <w:r>
        <w:rPr>
          <w:rFonts w:ascii="Arial" w:hAnsi="Arial" w:cs="Arial"/>
          <w:sz w:val="22"/>
          <w:szCs w:val="22"/>
        </w:rPr>
        <w:t>eans comparing the high arousal</w:t>
      </w:r>
      <w:r w:rsidRPr="00891D8C">
        <w:rPr>
          <w:rFonts w:ascii="Arial" w:hAnsi="Arial" w:cs="Arial"/>
          <w:sz w:val="22"/>
          <w:szCs w:val="22"/>
        </w:rPr>
        <w:t xml:space="preserve"> condition</w:t>
      </w:r>
      <w:r w:rsidR="00420DCD">
        <w:rPr>
          <w:rFonts w:ascii="Arial" w:hAnsi="Arial" w:cs="Arial"/>
          <w:sz w:val="22"/>
          <w:szCs w:val="22"/>
        </w:rPr>
        <w:t xml:space="preserve"> </w:t>
      </w:r>
      <w:r w:rsidR="001E2789">
        <w:rPr>
          <w:rFonts w:ascii="Arial" w:hAnsi="Arial" w:cs="Arial"/>
          <w:sz w:val="22"/>
          <w:szCs w:val="22"/>
        </w:rPr>
        <w:t>-</w:t>
      </w:r>
      <w:r w:rsidR="00420DCD">
        <w:rPr>
          <w:rFonts w:ascii="Arial" w:hAnsi="Arial" w:cs="Arial"/>
          <w:sz w:val="22"/>
          <w:szCs w:val="22"/>
        </w:rPr>
        <w:t xml:space="preserve"> </w:t>
      </w:r>
      <w:r>
        <w:rPr>
          <w:rFonts w:ascii="Arial" w:hAnsi="Arial" w:cs="Arial"/>
          <w:sz w:val="22"/>
          <w:szCs w:val="22"/>
        </w:rPr>
        <w:t>achieved through runnin</w:t>
      </w:r>
      <w:r w:rsidR="001E2789">
        <w:rPr>
          <w:rFonts w:ascii="Arial" w:hAnsi="Arial" w:cs="Arial"/>
          <w:sz w:val="22"/>
          <w:szCs w:val="22"/>
        </w:rPr>
        <w:t>g -</w:t>
      </w:r>
      <w:r>
        <w:rPr>
          <w:rFonts w:ascii="Arial" w:hAnsi="Arial" w:cs="Arial"/>
          <w:sz w:val="22"/>
          <w:szCs w:val="22"/>
        </w:rPr>
        <w:t xml:space="preserve"> to the low arousal </w:t>
      </w:r>
      <w:r w:rsidRPr="00891D8C">
        <w:rPr>
          <w:rFonts w:ascii="Arial" w:hAnsi="Arial" w:cs="Arial"/>
          <w:sz w:val="22"/>
          <w:szCs w:val="22"/>
        </w:rPr>
        <w:t>condition</w:t>
      </w:r>
      <w:r w:rsidR="001E2789">
        <w:rPr>
          <w:rFonts w:ascii="Arial" w:hAnsi="Arial" w:cs="Arial"/>
          <w:sz w:val="22"/>
          <w:szCs w:val="22"/>
        </w:rPr>
        <w:t xml:space="preserve"> - </w:t>
      </w:r>
      <w:r>
        <w:rPr>
          <w:rFonts w:ascii="Arial" w:hAnsi="Arial" w:cs="Arial"/>
          <w:sz w:val="22"/>
          <w:szCs w:val="22"/>
        </w:rPr>
        <w:t>achieved through walkin</w:t>
      </w:r>
      <w:r w:rsidR="001E2789">
        <w:rPr>
          <w:rFonts w:ascii="Arial" w:hAnsi="Arial" w:cs="Arial"/>
          <w:sz w:val="22"/>
          <w:szCs w:val="22"/>
        </w:rPr>
        <w:t xml:space="preserve">g - </w:t>
      </w:r>
      <w:r w:rsidRPr="00891D8C">
        <w:rPr>
          <w:rFonts w:ascii="Arial" w:hAnsi="Arial" w:cs="Arial"/>
          <w:sz w:val="22"/>
          <w:szCs w:val="22"/>
        </w:rPr>
        <w:t xml:space="preserve">to see how they influenced attraction. </w:t>
      </w:r>
    </w:p>
    <w:p w14:paraId="172D1260" w14:textId="77777777" w:rsidR="00CA00F7" w:rsidRDefault="00CA00F7" w:rsidP="00CA00F7">
      <w:pPr>
        <w:pStyle w:val="ListParagraph"/>
        <w:tabs>
          <w:tab w:val="left" w:pos="900"/>
        </w:tabs>
        <w:ind w:left="1224"/>
        <w:rPr>
          <w:rFonts w:ascii="Arial" w:hAnsi="Arial" w:cs="Arial"/>
          <w:sz w:val="22"/>
          <w:szCs w:val="22"/>
        </w:rPr>
      </w:pPr>
    </w:p>
    <w:p w14:paraId="3C5B5ED5" w14:textId="11F341C5" w:rsidR="00CA00F7" w:rsidRDefault="00CA00F7" w:rsidP="00CA00F7">
      <w:pPr>
        <w:pStyle w:val="ListParagraph"/>
        <w:numPr>
          <w:ilvl w:val="2"/>
          <w:numId w:val="3"/>
        </w:numPr>
        <w:tabs>
          <w:tab w:val="left" w:pos="900"/>
        </w:tabs>
        <w:rPr>
          <w:rFonts w:ascii="Arial" w:hAnsi="Arial" w:cs="Arial"/>
          <w:sz w:val="22"/>
          <w:szCs w:val="22"/>
        </w:rPr>
      </w:pPr>
      <w:r>
        <w:rPr>
          <w:rFonts w:ascii="Arial" w:hAnsi="Arial" w:cs="Arial"/>
          <w:sz w:val="22"/>
          <w:szCs w:val="22"/>
        </w:rPr>
        <w:t xml:space="preserve">LAB MEDIA:  Figure 1.  </w:t>
      </w:r>
      <w:r w:rsidRPr="00CA00F7">
        <w:rPr>
          <w:rFonts w:ascii="Arial" w:hAnsi="Arial" w:cs="Arial"/>
          <w:i/>
          <w:color w:val="0070C0"/>
          <w:sz w:val="22"/>
          <w:szCs w:val="22"/>
        </w:rPr>
        <w:t>Editors, please highlight the red bar as “high arousal condition, achieved through running” is narrated and the blue bar as “low arousal condition, achieved through walking” is narrated.</w:t>
      </w:r>
    </w:p>
    <w:p w14:paraId="2C2AD65D" w14:textId="77777777" w:rsidR="00891D8C" w:rsidRDefault="00891D8C" w:rsidP="00891D8C">
      <w:pPr>
        <w:pStyle w:val="ListParagraph"/>
        <w:tabs>
          <w:tab w:val="left" w:pos="900"/>
        </w:tabs>
        <w:ind w:left="792"/>
        <w:rPr>
          <w:rFonts w:ascii="Arial" w:hAnsi="Arial" w:cs="Arial"/>
          <w:sz w:val="22"/>
          <w:szCs w:val="22"/>
        </w:rPr>
      </w:pPr>
    </w:p>
    <w:p w14:paraId="561A867B" w14:textId="77777777" w:rsidR="008E356C" w:rsidRDefault="00891D8C" w:rsidP="008E356C">
      <w:pPr>
        <w:pStyle w:val="ListParagraph"/>
        <w:numPr>
          <w:ilvl w:val="1"/>
          <w:numId w:val="3"/>
        </w:numPr>
        <w:tabs>
          <w:tab w:val="left" w:pos="900"/>
        </w:tabs>
        <w:rPr>
          <w:rFonts w:ascii="Arial" w:hAnsi="Arial" w:cs="Arial"/>
          <w:sz w:val="22"/>
          <w:szCs w:val="22"/>
        </w:rPr>
      </w:pPr>
      <w:r>
        <w:rPr>
          <w:rFonts w:ascii="Arial" w:hAnsi="Arial" w:cs="Arial"/>
          <w:sz w:val="22"/>
          <w:szCs w:val="22"/>
        </w:rPr>
        <w:t>The results reveal that t</w:t>
      </w:r>
      <w:r w:rsidRPr="00891D8C">
        <w:rPr>
          <w:rFonts w:ascii="Arial" w:hAnsi="Arial" w:cs="Arial"/>
          <w:sz w:val="22"/>
          <w:szCs w:val="22"/>
        </w:rPr>
        <w:t xml:space="preserve">hose </w:t>
      </w:r>
      <w:r w:rsidR="00CA00F7">
        <w:rPr>
          <w:rFonts w:ascii="Arial" w:hAnsi="Arial" w:cs="Arial"/>
          <w:sz w:val="22"/>
          <w:szCs w:val="22"/>
        </w:rPr>
        <w:t xml:space="preserve">subjected to the </w:t>
      </w:r>
      <w:r w:rsidR="008E356C">
        <w:rPr>
          <w:rFonts w:ascii="Arial" w:hAnsi="Arial" w:cs="Arial"/>
          <w:sz w:val="22"/>
          <w:szCs w:val="22"/>
        </w:rPr>
        <w:t>high arousal condition</w:t>
      </w:r>
      <w:r w:rsidRPr="00891D8C">
        <w:rPr>
          <w:rFonts w:ascii="Arial" w:hAnsi="Arial" w:cs="Arial"/>
          <w:sz w:val="22"/>
          <w:szCs w:val="22"/>
        </w:rPr>
        <w:t xml:space="preserve"> found the pictures more attractive than those </w:t>
      </w:r>
      <w:r w:rsidR="00CA00F7">
        <w:rPr>
          <w:rFonts w:ascii="Arial" w:hAnsi="Arial" w:cs="Arial"/>
          <w:sz w:val="22"/>
          <w:szCs w:val="22"/>
        </w:rPr>
        <w:t xml:space="preserve">subjected to </w:t>
      </w:r>
      <w:r w:rsidRPr="00891D8C">
        <w:rPr>
          <w:rFonts w:ascii="Arial" w:hAnsi="Arial" w:cs="Arial"/>
          <w:sz w:val="22"/>
          <w:szCs w:val="22"/>
        </w:rPr>
        <w:t xml:space="preserve">the low arousal condition. </w:t>
      </w:r>
    </w:p>
    <w:p w14:paraId="444B4037" w14:textId="77777777" w:rsidR="008E356C" w:rsidRDefault="008E356C" w:rsidP="008E356C">
      <w:pPr>
        <w:pStyle w:val="ListParagraph"/>
        <w:tabs>
          <w:tab w:val="left" w:pos="900"/>
        </w:tabs>
        <w:ind w:left="1224"/>
        <w:rPr>
          <w:rFonts w:ascii="Arial" w:hAnsi="Arial" w:cs="Arial"/>
          <w:sz w:val="22"/>
          <w:szCs w:val="22"/>
        </w:rPr>
      </w:pPr>
    </w:p>
    <w:p w14:paraId="51D79847" w14:textId="77777777" w:rsidR="00715408" w:rsidRDefault="008E356C" w:rsidP="00715408">
      <w:pPr>
        <w:pStyle w:val="ListParagraph"/>
        <w:numPr>
          <w:ilvl w:val="2"/>
          <w:numId w:val="3"/>
        </w:numPr>
        <w:tabs>
          <w:tab w:val="left" w:pos="900"/>
        </w:tabs>
        <w:rPr>
          <w:rFonts w:ascii="Arial" w:hAnsi="Arial" w:cs="Arial"/>
          <w:sz w:val="22"/>
          <w:szCs w:val="22"/>
        </w:rPr>
      </w:pPr>
      <w:r w:rsidRPr="008E356C">
        <w:rPr>
          <w:rFonts w:ascii="Arial" w:hAnsi="Arial" w:cs="Arial"/>
          <w:sz w:val="22"/>
          <w:szCs w:val="22"/>
        </w:rPr>
        <w:t xml:space="preserve">LAB MEDIA:  Figure 1.  </w:t>
      </w:r>
    </w:p>
    <w:p w14:paraId="475D5B22" w14:textId="77777777" w:rsidR="00715408" w:rsidRDefault="00715408" w:rsidP="00715408">
      <w:pPr>
        <w:pStyle w:val="ListParagraph"/>
        <w:tabs>
          <w:tab w:val="left" w:pos="900"/>
        </w:tabs>
        <w:ind w:left="1224"/>
        <w:rPr>
          <w:rFonts w:ascii="Arial" w:hAnsi="Arial" w:cs="Arial"/>
          <w:sz w:val="22"/>
          <w:szCs w:val="22"/>
        </w:rPr>
      </w:pPr>
    </w:p>
    <w:p w14:paraId="334ED02C" w14:textId="46606712" w:rsidR="00715408" w:rsidRPr="00715408" w:rsidRDefault="00715408" w:rsidP="00715408">
      <w:pPr>
        <w:pStyle w:val="ListParagraph"/>
        <w:numPr>
          <w:ilvl w:val="1"/>
          <w:numId w:val="3"/>
        </w:numPr>
        <w:tabs>
          <w:tab w:val="left" w:pos="900"/>
        </w:tabs>
        <w:rPr>
          <w:rFonts w:ascii="Arial" w:hAnsi="Arial" w:cs="Arial"/>
          <w:sz w:val="22"/>
          <w:szCs w:val="22"/>
        </w:rPr>
      </w:pPr>
      <w:r w:rsidRPr="00715408">
        <w:rPr>
          <w:rFonts w:ascii="Arial" w:hAnsi="Arial" w:cs="Arial"/>
          <w:sz w:val="22"/>
          <w:szCs w:val="22"/>
        </w:rPr>
        <w:t xml:space="preserve">The results of this study are similar to the famous “bridge study” performed by Donald Dutton and Arthur Aron in 1974.  In this study, Dutton and Aron found that </w:t>
      </w:r>
      <w:r w:rsidR="000B0565">
        <w:rPr>
          <w:rFonts w:ascii="Arial" w:hAnsi="Arial" w:cs="Arial"/>
          <w:sz w:val="22"/>
          <w:szCs w:val="22"/>
        </w:rPr>
        <w:t xml:space="preserve">unaccompanied </w:t>
      </w:r>
      <w:r w:rsidRPr="00715408">
        <w:rPr>
          <w:rFonts w:ascii="Arial" w:hAnsi="Arial" w:cs="Arial"/>
          <w:sz w:val="22"/>
          <w:szCs w:val="22"/>
        </w:rPr>
        <w:t xml:space="preserve">men who crossed a high shaky bridge </w:t>
      </w:r>
      <w:r w:rsidR="00EF06F9">
        <w:rPr>
          <w:rFonts w:ascii="Arial" w:hAnsi="Arial" w:cs="Arial"/>
          <w:sz w:val="22"/>
          <w:szCs w:val="22"/>
        </w:rPr>
        <w:t xml:space="preserve">were more </w:t>
      </w:r>
      <w:r w:rsidR="000B0565">
        <w:rPr>
          <w:rFonts w:ascii="Arial" w:hAnsi="Arial" w:cs="Arial"/>
          <w:sz w:val="22"/>
          <w:szCs w:val="22"/>
        </w:rPr>
        <w:t xml:space="preserve">likely to follow up with </w:t>
      </w:r>
      <w:r w:rsidR="00EF06F9">
        <w:rPr>
          <w:rFonts w:ascii="Arial" w:hAnsi="Arial" w:cs="Arial"/>
          <w:sz w:val="22"/>
          <w:szCs w:val="22"/>
        </w:rPr>
        <w:t>a</w:t>
      </w:r>
      <w:r w:rsidR="000B0565">
        <w:rPr>
          <w:rFonts w:ascii="Arial" w:hAnsi="Arial" w:cs="Arial"/>
          <w:sz w:val="22"/>
          <w:szCs w:val="22"/>
        </w:rPr>
        <w:t xml:space="preserve"> </w:t>
      </w:r>
      <w:r w:rsidR="00EF06F9">
        <w:rPr>
          <w:rFonts w:ascii="Arial" w:hAnsi="Arial" w:cs="Arial"/>
          <w:sz w:val="22"/>
          <w:szCs w:val="22"/>
        </w:rPr>
        <w:t>female</w:t>
      </w:r>
      <w:r w:rsidRPr="00715408">
        <w:rPr>
          <w:rFonts w:ascii="Arial" w:hAnsi="Arial" w:cs="Arial"/>
          <w:sz w:val="22"/>
          <w:szCs w:val="22"/>
        </w:rPr>
        <w:t xml:space="preserve"> </w:t>
      </w:r>
      <w:r w:rsidR="00701FB8">
        <w:rPr>
          <w:rFonts w:ascii="Arial" w:hAnsi="Arial" w:cs="Arial"/>
          <w:sz w:val="22"/>
          <w:szCs w:val="22"/>
        </w:rPr>
        <w:t xml:space="preserve">research assistant </w:t>
      </w:r>
      <w:r w:rsidRPr="00715408">
        <w:rPr>
          <w:rFonts w:ascii="Arial" w:hAnsi="Arial" w:cs="Arial"/>
          <w:sz w:val="22"/>
          <w:szCs w:val="22"/>
        </w:rPr>
        <w:t xml:space="preserve">than other men </w:t>
      </w:r>
      <w:r w:rsidR="00722DEB">
        <w:rPr>
          <w:rFonts w:ascii="Arial" w:hAnsi="Arial" w:cs="Arial"/>
          <w:sz w:val="22"/>
          <w:szCs w:val="22"/>
        </w:rPr>
        <w:t xml:space="preserve">who crossed a low sturdy bridge </w:t>
      </w:r>
      <w:r w:rsidR="00AC4924">
        <w:rPr>
          <w:rFonts w:ascii="Arial" w:hAnsi="Arial" w:cs="Arial"/>
          <w:b/>
          <w:sz w:val="22"/>
          <w:szCs w:val="22"/>
        </w:rPr>
        <w:t>(1.16</w:t>
      </w:r>
      <w:r w:rsidR="00722DEB" w:rsidRPr="00447934">
        <w:rPr>
          <w:rFonts w:ascii="Arial" w:hAnsi="Arial" w:cs="Arial"/>
          <w:b/>
          <w:sz w:val="22"/>
          <w:szCs w:val="22"/>
        </w:rPr>
        <w:t>)</w:t>
      </w:r>
      <w:r w:rsidR="00722DEB">
        <w:rPr>
          <w:rFonts w:ascii="Arial" w:hAnsi="Arial" w:cs="Arial"/>
          <w:sz w:val="22"/>
          <w:szCs w:val="22"/>
        </w:rPr>
        <w:t>.</w:t>
      </w:r>
      <w:r w:rsidRPr="00715408">
        <w:rPr>
          <w:rFonts w:ascii="Arial" w:hAnsi="Arial" w:cs="Arial"/>
          <w:sz w:val="22"/>
          <w:szCs w:val="22"/>
        </w:rPr>
        <w:t xml:space="preserve">  </w:t>
      </w:r>
    </w:p>
    <w:p w14:paraId="77AC97F7" w14:textId="4A973458" w:rsidR="00715408" w:rsidRPr="00DC6DEA" w:rsidRDefault="002066DC" w:rsidP="00DC6DEA">
      <w:pPr>
        <w:pStyle w:val="ListParagraph"/>
        <w:numPr>
          <w:ilvl w:val="2"/>
          <w:numId w:val="3"/>
        </w:numPr>
        <w:tabs>
          <w:tab w:val="left" w:pos="900"/>
        </w:tabs>
        <w:rPr>
          <w:rFonts w:ascii="Arial" w:hAnsi="Arial" w:cs="Arial"/>
          <w:sz w:val="22"/>
          <w:szCs w:val="22"/>
        </w:rPr>
      </w:pPr>
      <w:r>
        <w:rPr>
          <w:rFonts w:ascii="Arial" w:hAnsi="Arial" w:cs="Arial"/>
          <w:sz w:val="22"/>
          <w:szCs w:val="22"/>
        </w:rPr>
        <w:t>See Storyboard.</w:t>
      </w:r>
    </w:p>
    <w:p w14:paraId="60A04156" w14:textId="77777777" w:rsidR="009B4AAE" w:rsidRDefault="009B4AAE" w:rsidP="009B4AAE">
      <w:pPr>
        <w:pStyle w:val="ListParagraph"/>
        <w:ind w:left="1224"/>
      </w:pPr>
    </w:p>
    <w:p w14:paraId="7EF77B6C" w14:textId="459FD80F" w:rsidR="009B4AAE" w:rsidRPr="00765E23" w:rsidRDefault="005F04D5" w:rsidP="009B4AAE">
      <w:pPr>
        <w:pStyle w:val="ListParagraph"/>
        <w:numPr>
          <w:ilvl w:val="0"/>
          <w:numId w:val="3"/>
        </w:numPr>
        <w:rPr>
          <w:rFonts w:ascii="Arial" w:hAnsi="Arial" w:cs="Arial"/>
          <w:b/>
          <w:sz w:val="22"/>
          <w:szCs w:val="22"/>
        </w:rPr>
      </w:pPr>
      <w:r w:rsidRPr="00765E23">
        <w:rPr>
          <w:rFonts w:ascii="Arial" w:hAnsi="Arial" w:cs="Arial"/>
          <w:b/>
          <w:sz w:val="22"/>
          <w:szCs w:val="22"/>
        </w:rPr>
        <w:t>Applications</w:t>
      </w:r>
    </w:p>
    <w:p w14:paraId="27F298CF" w14:textId="77777777" w:rsidR="00765E23" w:rsidRDefault="00765E23" w:rsidP="00765E23">
      <w:pPr>
        <w:pStyle w:val="ListParagraph"/>
        <w:tabs>
          <w:tab w:val="left" w:pos="900"/>
        </w:tabs>
        <w:ind w:left="792"/>
        <w:rPr>
          <w:rFonts w:ascii="Arial" w:hAnsi="Arial" w:cs="Arial"/>
          <w:sz w:val="22"/>
          <w:szCs w:val="22"/>
        </w:rPr>
      </w:pPr>
    </w:p>
    <w:p w14:paraId="4B66BEDA" w14:textId="035C5A34" w:rsidR="00715408" w:rsidRPr="002D19A4" w:rsidRDefault="00765E23" w:rsidP="00715408">
      <w:pPr>
        <w:pStyle w:val="ListParagraph"/>
        <w:numPr>
          <w:ilvl w:val="1"/>
          <w:numId w:val="3"/>
        </w:numPr>
        <w:tabs>
          <w:tab w:val="left" w:pos="900"/>
        </w:tabs>
        <w:rPr>
          <w:rStyle w:val="apple-converted-space"/>
          <w:rFonts w:ascii="Arial" w:hAnsi="Arial" w:cs="Arial"/>
          <w:sz w:val="22"/>
          <w:szCs w:val="22"/>
        </w:rPr>
      </w:pPr>
      <w:r w:rsidRPr="00715408">
        <w:rPr>
          <w:rFonts w:ascii="Arial" w:hAnsi="Arial" w:cs="Arial"/>
          <w:sz w:val="22"/>
          <w:szCs w:val="22"/>
        </w:rPr>
        <w:t xml:space="preserve"> </w:t>
      </w:r>
      <w:r w:rsidR="007E14FD" w:rsidRPr="00715408">
        <w:rPr>
          <w:rFonts w:ascii="Arial" w:hAnsi="Arial" w:cs="Arial"/>
          <w:sz w:val="22"/>
          <w:szCs w:val="22"/>
          <w:shd w:val="clear" w:color="auto" w:fill="FFFFFF"/>
        </w:rPr>
        <w:t xml:space="preserve">Now that you are familiar with </w:t>
      </w:r>
      <w:r w:rsidR="00715408">
        <w:rPr>
          <w:rFonts w:ascii="Arial" w:hAnsi="Arial" w:cs="Arial"/>
          <w:sz w:val="22"/>
          <w:szCs w:val="22"/>
          <w:shd w:val="clear" w:color="auto" w:fill="FFFFFF"/>
        </w:rPr>
        <w:t xml:space="preserve">setting up a simple experiment using two-group design you can apply this approach to answer the </w:t>
      </w:r>
      <w:r w:rsidR="007E14FD" w:rsidRPr="00715408">
        <w:rPr>
          <w:rFonts w:ascii="Arial" w:hAnsi="Arial" w:cs="Arial"/>
          <w:sz w:val="22"/>
          <w:szCs w:val="22"/>
          <w:shd w:val="clear" w:color="auto" w:fill="FFFFFF"/>
        </w:rPr>
        <w:t xml:space="preserve">specific </w:t>
      </w:r>
      <w:r w:rsidR="00715408">
        <w:rPr>
          <w:rFonts w:ascii="Arial" w:hAnsi="Arial" w:cs="Arial"/>
          <w:sz w:val="22"/>
          <w:szCs w:val="22"/>
          <w:shd w:val="clear" w:color="auto" w:fill="FFFFFF"/>
        </w:rPr>
        <w:t>questions</w:t>
      </w:r>
      <w:r w:rsidR="007E14FD" w:rsidRPr="00715408">
        <w:rPr>
          <w:rFonts w:ascii="Arial" w:hAnsi="Arial" w:cs="Arial"/>
          <w:sz w:val="22"/>
          <w:szCs w:val="22"/>
          <w:shd w:val="clear" w:color="auto" w:fill="FFFFFF"/>
        </w:rPr>
        <w:t xml:space="preserve"> of your </w:t>
      </w:r>
      <w:r w:rsidR="00715408">
        <w:rPr>
          <w:rFonts w:ascii="Arial" w:hAnsi="Arial" w:cs="Arial"/>
          <w:sz w:val="22"/>
          <w:szCs w:val="22"/>
          <w:shd w:val="clear" w:color="auto" w:fill="FFFFFF"/>
        </w:rPr>
        <w:t>research</w:t>
      </w:r>
      <w:r w:rsidR="007E14FD" w:rsidRPr="00715408">
        <w:rPr>
          <w:rFonts w:ascii="Arial" w:hAnsi="Arial" w:cs="Arial"/>
          <w:sz w:val="22"/>
          <w:szCs w:val="22"/>
          <w:shd w:val="clear" w:color="auto" w:fill="FFFFFF"/>
        </w:rPr>
        <w:t>.</w:t>
      </w:r>
      <w:r w:rsidR="007E14FD" w:rsidRPr="00715408">
        <w:rPr>
          <w:rStyle w:val="apple-converted-space"/>
          <w:rFonts w:ascii="Arial" w:hAnsi="Arial" w:cs="Arial"/>
          <w:sz w:val="22"/>
          <w:szCs w:val="22"/>
          <w:shd w:val="clear" w:color="auto" w:fill="FFFFFF"/>
        </w:rPr>
        <w:t> </w:t>
      </w:r>
    </w:p>
    <w:p w14:paraId="5152E398" w14:textId="73F21702" w:rsidR="002D19A4" w:rsidRPr="00715408" w:rsidRDefault="002D19A4" w:rsidP="002D19A4">
      <w:pPr>
        <w:pStyle w:val="ListParagraph"/>
        <w:numPr>
          <w:ilvl w:val="2"/>
          <w:numId w:val="3"/>
        </w:numPr>
        <w:tabs>
          <w:tab w:val="left" w:pos="900"/>
        </w:tabs>
        <w:rPr>
          <w:rStyle w:val="apple-converted-space"/>
          <w:rFonts w:ascii="Arial" w:hAnsi="Arial" w:cs="Arial"/>
          <w:sz w:val="22"/>
          <w:szCs w:val="22"/>
        </w:rPr>
      </w:pPr>
      <w:r>
        <w:rPr>
          <w:rStyle w:val="apple-converted-space"/>
          <w:rFonts w:ascii="Arial" w:hAnsi="Arial" w:cs="Arial"/>
          <w:sz w:val="22"/>
          <w:szCs w:val="22"/>
          <w:shd w:val="clear" w:color="auto" w:fill="FFFFFF"/>
        </w:rPr>
        <w:t>Title card.</w:t>
      </w:r>
    </w:p>
    <w:p w14:paraId="0C2FB672" w14:textId="77777777" w:rsidR="00715408" w:rsidRPr="00715408" w:rsidRDefault="00715408" w:rsidP="00715408">
      <w:pPr>
        <w:pStyle w:val="ListParagraph"/>
        <w:tabs>
          <w:tab w:val="left" w:pos="900"/>
        </w:tabs>
        <w:ind w:left="792"/>
        <w:rPr>
          <w:rStyle w:val="apple-converted-space"/>
          <w:rFonts w:ascii="Arial" w:hAnsi="Arial" w:cs="Arial"/>
          <w:sz w:val="22"/>
          <w:szCs w:val="22"/>
        </w:rPr>
      </w:pPr>
    </w:p>
    <w:p w14:paraId="3799C884" w14:textId="7B5EF820" w:rsidR="002D19A4" w:rsidRDefault="00715408" w:rsidP="002D19A4">
      <w:pPr>
        <w:pStyle w:val="ListParagraph"/>
        <w:numPr>
          <w:ilvl w:val="1"/>
          <w:numId w:val="3"/>
        </w:numPr>
        <w:tabs>
          <w:tab w:val="left" w:pos="900"/>
        </w:tabs>
        <w:rPr>
          <w:rFonts w:ascii="Arial" w:hAnsi="Arial" w:cs="Arial"/>
          <w:sz w:val="22"/>
          <w:szCs w:val="22"/>
        </w:rPr>
      </w:pPr>
      <w:r w:rsidRPr="00715408">
        <w:rPr>
          <w:rFonts w:ascii="Arial" w:hAnsi="Arial" w:cs="Arial"/>
          <w:color w:val="000000"/>
          <w:sz w:val="22"/>
          <w:szCs w:val="22"/>
          <w:shd w:val="clear" w:color="auto" w:fill="FFFFFF"/>
        </w:rPr>
        <w:t xml:space="preserve">The two-group experimental design is commonly used in psychological experiments </w:t>
      </w:r>
      <w:r>
        <w:rPr>
          <w:rFonts w:ascii="Arial" w:hAnsi="Arial" w:cs="Arial"/>
          <w:color w:val="000000"/>
          <w:sz w:val="22"/>
          <w:szCs w:val="22"/>
          <w:shd w:val="clear" w:color="auto" w:fill="FFFFFF"/>
        </w:rPr>
        <w:t xml:space="preserve">to determine a cause and effect relationship of the intervention in question.  </w:t>
      </w:r>
      <w:r w:rsidR="002D19A4" w:rsidRPr="002D19A4">
        <w:rPr>
          <w:rFonts w:ascii="Arial" w:hAnsi="Arial" w:cs="Arial"/>
          <w:b/>
          <w:sz w:val="22"/>
          <w:szCs w:val="22"/>
        </w:rPr>
        <w:t>(1.</w:t>
      </w:r>
      <w:r w:rsidR="00BF4D70">
        <w:rPr>
          <w:rFonts w:ascii="Arial" w:hAnsi="Arial" w:cs="Arial"/>
          <w:b/>
          <w:sz w:val="22"/>
          <w:szCs w:val="22"/>
        </w:rPr>
        <w:t>1</w:t>
      </w:r>
      <w:r w:rsidR="002D19A4" w:rsidRPr="002D19A4">
        <w:rPr>
          <w:rFonts w:ascii="Arial" w:hAnsi="Arial" w:cs="Arial"/>
          <w:b/>
          <w:sz w:val="22"/>
          <w:szCs w:val="22"/>
        </w:rPr>
        <w:t>)</w:t>
      </w:r>
      <w:r w:rsidR="002D19A4" w:rsidRPr="002D19A4">
        <w:rPr>
          <w:rFonts w:ascii="Arial" w:hAnsi="Arial" w:cs="Arial"/>
          <w:sz w:val="22"/>
          <w:szCs w:val="22"/>
        </w:rPr>
        <w:t>.</w:t>
      </w:r>
    </w:p>
    <w:p w14:paraId="2CADB8C9" w14:textId="34B994C9" w:rsidR="00715408" w:rsidRPr="002D19A4" w:rsidRDefault="002D19A4" w:rsidP="002D19A4">
      <w:pPr>
        <w:pStyle w:val="ListParagraph"/>
        <w:numPr>
          <w:ilvl w:val="2"/>
          <w:numId w:val="3"/>
        </w:numPr>
        <w:tabs>
          <w:tab w:val="left" w:pos="900"/>
        </w:tabs>
        <w:rPr>
          <w:rFonts w:ascii="Arial" w:hAnsi="Arial" w:cs="Arial"/>
          <w:sz w:val="22"/>
          <w:szCs w:val="22"/>
        </w:rPr>
      </w:pPr>
      <w:r>
        <w:rPr>
          <w:rFonts w:ascii="Arial" w:hAnsi="Arial" w:cs="Arial"/>
          <w:sz w:val="22"/>
          <w:szCs w:val="22"/>
        </w:rPr>
        <w:t>See storyboard.</w:t>
      </w:r>
      <w:r w:rsidRPr="002D19A4">
        <w:rPr>
          <w:rFonts w:ascii="Arial" w:hAnsi="Arial" w:cs="Arial"/>
          <w:sz w:val="22"/>
          <w:szCs w:val="22"/>
        </w:rPr>
        <w:t xml:space="preserve">  </w:t>
      </w:r>
    </w:p>
    <w:p w14:paraId="453C34C7" w14:textId="31C19634" w:rsidR="002D19A4" w:rsidRPr="00715408" w:rsidRDefault="002D19A4" w:rsidP="00715408">
      <w:pPr>
        <w:pStyle w:val="ListParagraph"/>
        <w:rPr>
          <w:rFonts w:ascii="Arial" w:hAnsi="Arial" w:cs="Arial"/>
          <w:color w:val="000000"/>
          <w:sz w:val="22"/>
          <w:szCs w:val="22"/>
          <w:shd w:val="clear" w:color="auto" w:fill="FFFFFF"/>
        </w:rPr>
      </w:pPr>
      <w:r>
        <w:rPr>
          <w:rFonts w:ascii="Arial" w:hAnsi="Arial" w:cs="Arial"/>
          <w:b/>
          <w:sz w:val="22"/>
          <w:szCs w:val="22"/>
        </w:rPr>
        <w:tab/>
      </w:r>
    </w:p>
    <w:p w14:paraId="788B2684" w14:textId="577A233A" w:rsidR="00715408" w:rsidRPr="00BE1CA6" w:rsidRDefault="00715408" w:rsidP="00715408">
      <w:pPr>
        <w:pStyle w:val="ListParagraph"/>
        <w:numPr>
          <w:ilvl w:val="1"/>
          <w:numId w:val="3"/>
        </w:numPr>
        <w:tabs>
          <w:tab w:val="left" w:pos="900"/>
        </w:tabs>
        <w:rPr>
          <w:rFonts w:ascii="Arial" w:hAnsi="Arial" w:cs="Arial"/>
          <w:sz w:val="22"/>
          <w:szCs w:val="22"/>
        </w:rPr>
      </w:pPr>
      <w:r>
        <w:rPr>
          <w:rFonts w:ascii="Arial" w:hAnsi="Arial" w:cs="Arial"/>
          <w:color w:val="000000"/>
          <w:sz w:val="22"/>
          <w:szCs w:val="22"/>
          <w:shd w:val="clear" w:color="auto" w:fill="FFFFFF"/>
        </w:rPr>
        <w:t xml:space="preserve">For example, </w:t>
      </w:r>
      <w:r w:rsidR="00BE1CA6">
        <w:rPr>
          <w:rFonts w:ascii="Arial" w:hAnsi="Arial" w:cs="Arial"/>
          <w:color w:val="000000"/>
          <w:sz w:val="22"/>
          <w:szCs w:val="22"/>
          <w:shd w:val="clear" w:color="auto" w:fill="FFFFFF"/>
        </w:rPr>
        <w:t xml:space="preserve">researchers used this type of experiment to determine </w:t>
      </w:r>
      <w:r w:rsidRPr="00715408">
        <w:rPr>
          <w:rFonts w:ascii="Arial" w:hAnsi="Arial" w:cs="Arial"/>
          <w:color w:val="000000"/>
          <w:sz w:val="22"/>
          <w:szCs w:val="22"/>
          <w:shd w:val="clear" w:color="auto" w:fill="FFFFFF"/>
        </w:rPr>
        <w:t>the effectiveness of combined self-management and relaxation-breathing training for children with moderate-to-severe asthma</w:t>
      </w:r>
      <w:r w:rsidR="00895C4B">
        <w:rPr>
          <w:rFonts w:ascii="Arial" w:hAnsi="Arial" w:cs="Arial"/>
          <w:color w:val="000000"/>
          <w:sz w:val="22"/>
          <w:szCs w:val="22"/>
          <w:shd w:val="clear" w:color="auto" w:fill="FFFFFF"/>
        </w:rPr>
        <w:t xml:space="preserve">.  </w:t>
      </w:r>
      <w:r w:rsidRPr="00715408">
        <w:rPr>
          <w:rFonts w:ascii="Arial" w:hAnsi="Arial" w:cs="Arial"/>
          <w:color w:val="000000"/>
          <w:sz w:val="22"/>
          <w:szCs w:val="22"/>
          <w:shd w:val="clear" w:color="auto" w:fill="FFFFFF"/>
        </w:rPr>
        <w:t>.</w:t>
      </w:r>
      <w:r w:rsidR="00BE1CA6">
        <w:rPr>
          <w:rFonts w:ascii="Arial" w:hAnsi="Arial" w:cs="Arial"/>
          <w:color w:val="000000"/>
          <w:sz w:val="22"/>
          <w:szCs w:val="22"/>
          <w:shd w:val="clear" w:color="auto" w:fill="FFFFFF"/>
        </w:rPr>
        <w:t xml:space="preserve">  </w:t>
      </w:r>
    </w:p>
    <w:p w14:paraId="2CFC7C14" w14:textId="77777777" w:rsidR="00BE1CA6" w:rsidRPr="00BE1CA6" w:rsidRDefault="00BE1CA6" w:rsidP="00BE1CA6">
      <w:pPr>
        <w:pStyle w:val="ListParagraph"/>
        <w:rPr>
          <w:rFonts w:ascii="Arial" w:hAnsi="Arial" w:cs="Arial"/>
          <w:sz w:val="22"/>
          <w:szCs w:val="22"/>
        </w:rPr>
      </w:pPr>
    </w:p>
    <w:p w14:paraId="7BFCD175" w14:textId="2353354E" w:rsidR="00BE1CA6" w:rsidRDefault="007D0537" w:rsidP="00BE1CA6">
      <w:pPr>
        <w:pStyle w:val="ListParagraph"/>
        <w:numPr>
          <w:ilvl w:val="2"/>
          <w:numId w:val="3"/>
        </w:numPr>
        <w:tabs>
          <w:tab w:val="left" w:pos="900"/>
        </w:tabs>
        <w:rPr>
          <w:rFonts w:ascii="Arial" w:hAnsi="Arial" w:cs="Arial"/>
          <w:sz w:val="22"/>
          <w:szCs w:val="22"/>
        </w:rPr>
      </w:pPr>
      <w:proofErr w:type="spellStart"/>
      <w:r>
        <w:rPr>
          <w:rFonts w:ascii="Arial" w:hAnsi="Arial" w:cs="Arial"/>
          <w:sz w:val="22"/>
          <w:szCs w:val="22"/>
        </w:rPr>
        <w:t>JoVE</w:t>
      </w:r>
      <w:proofErr w:type="spellEnd"/>
      <w:r>
        <w:rPr>
          <w:rFonts w:ascii="Arial" w:hAnsi="Arial" w:cs="Arial"/>
          <w:sz w:val="22"/>
          <w:szCs w:val="22"/>
        </w:rPr>
        <w:t xml:space="preserve"> MEDIA:  2428 @ </w:t>
      </w:r>
      <w:r w:rsidR="00895C4B">
        <w:rPr>
          <w:rFonts w:ascii="Arial" w:hAnsi="Arial" w:cs="Arial"/>
          <w:sz w:val="22"/>
          <w:szCs w:val="22"/>
        </w:rPr>
        <w:t xml:space="preserve">0:18 – 00:26 – Illustration of airway constricting in asthmatic patient. </w:t>
      </w:r>
    </w:p>
    <w:p w14:paraId="027A554C" w14:textId="1125FA7E" w:rsidR="00891775" w:rsidRDefault="00891775" w:rsidP="00735D2C">
      <w:pPr>
        <w:pStyle w:val="ListParagraph"/>
        <w:tabs>
          <w:tab w:val="left" w:pos="900"/>
        </w:tabs>
        <w:ind w:left="792"/>
        <w:rPr>
          <w:rFonts w:ascii="Arial" w:hAnsi="Arial" w:cs="Arial"/>
          <w:sz w:val="22"/>
          <w:szCs w:val="22"/>
        </w:rPr>
      </w:pPr>
    </w:p>
    <w:p w14:paraId="0434A84F" w14:textId="77777777" w:rsidR="00895C4B" w:rsidRPr="00735D2C" w:rsidRDefault="00891775" w:rsidP="00735D2C">
      <w:pPr>
        <w:pStyle w:val="ListParagraph"/>
        <w:numPr>
          <w:ilvl w:val="1"/>
          <w:numId w:val="3"/>
        </w:numPr>
        <w:tabs>
          <w:tab w:val="left" w:pos="900"/>
        </w:tabs>
        <w:rPr>
          <w:rFonts w:ascii="Arial" w:hAnsi="Arial" w:cs="Arial"/>
          <w:sz w:val="22"/>
          <w:szCs w:val="22"/>
        </w:rPr>
      </w:pPr>
      <w:r>
        <w:rPr>
          <w:rFonts w:ascii="Arial" w:hAnsi="Arial" w:cs="Arial"/>
          <w:sz w:val="22"/>
          <w:szCs w:val="22"/>
        </w:rPr>
        <w:t>In this study, the independent variable was the type of training provided to the children, and the dependent variables were made up of four physiological variables including anxiety levels.</w:t>
      </w:r>
      <w:r w:rsidR="00895C4B">
        <w:rPr>
          <w:rFonts w:ascii="Arial" w:hAnsi="Arial" w:cs="Arial"/>
          <w:sz w:val="22"/>
          <w:szCs w:val="22"/>
        </w:rPr>
        <w:t xml:space="preserve">  </w:t>
      </w:r>
      <w:r w:rsidR="00895C4B">
        <w:rPr>
          <w:rFonts w:ascii="Arial" w:hAnsi="Arial" w:cs="Arial"/>
          <w:color w:val="000000"/>
          <w:sz w:val="22"/>
          <w:szCs w:val="22"/>
          <w:shd w:val="clear" w:color="auto" w:fill="FFFFFF"/>
        </w:rPr>
        <w:t>The results revealed that a</w:t>
      </w:r>
      <w:r w:rsidR="00895C4B" w:rsidRPr="00BE1CA6">
        <w:rPr>
          <w:rFonts w:ascii="Arial" w:hAnsi="Arial" w:cs="Arial"/>
          <w:color w:val="000000"/>
          <w:sz w:val="22"/>
          <w:szCs w:val="22"/>
          <w:shd w:val="clear" w:color="auto" w:fill="FFFFFF"/>
        </w:rPr>
        <w:t xml:space="preserve"> combination of self-management and relaxation-breathing training can reduce anxiety</w:t>
      </w:r>
      <w:r w:rsidR="00895C4B">
        <w:rPr>
          <w:rFonts w:ascii="Arial" w:hAnsi="Arial" w:cs="Arial"/>
          <w:color w:val="000000"/>
          <w:sz w:val="22"/>
          <w:szCs w:val="22"/>
          <w:shd w:val="clear" w:color="auto" w:fill="FFFFFF"/>
        </w:rPr>
        <w:t xml:space="preserve"> in asthmatic children</w:t>
      </w:r>
      <w:r w:rsidR="00895C4B" w:rsidRPr="00BE1CA6">
        <w:rPr>
          <w:rFonts w:ascii="Arial" w:hAnsi="Arial" w:cs="Arial"/>
          <w:color w:val="000000"/>
          <w:sz w:val="22"/>
          <w:szCs w:val="22"/>
          <w:shd w:val="clear" w:color="auto" w:fill="FFFFFF"/>
        </w:rPr>
        <w:t>.</w:t>
      </w:r>
    </w:p>
    <w:p w14:paraId="500A61F1" w14:textId="77777777" w:rsidR="00895C4B" w:rsidRPr="00735D2C" w:rsidRDefault="00895C4B" w:rsidP="00735D2C">
      <w:pPr>
        <w:pStyle w:val="ListParagraph"/>
        <w:tabs>
          <w:tab w:val="left" w:pos="900"/>
        </w:tabs>
        <w:ind w:left="792"/>
        <w:rPr>
          <w:rFonts w:ascii="Arial" w:hAnsi="Arial" w:cs="Arial"/>
          <w:sz w:val="22"/>
          <w:szCs w:val="22"/>
        </w:rPr>
      </w:pPr>
    </w:p>
    <w:p w14:paraId="084EBF37" w14:textId="3FE7A47E" w:rsidR="00895C4B" w:rsidRDefault="00895C4B" w:rsidP="00950E84">
      <w:pPr>
        <w:pStyle w:val="ListParagraph"/>
        <w:numPr>
          <w:ilvl w:val="2"/>
          <w:numId w:val="3"/>
        </w:numPr>
        <w:tabs>
          <w:tab w:val="left" w:pos="900"/>
        </w:tabs>
        <w:rPr>
          <w:rFonts w:ascii="Arial" w:hAnsi="Arial" w:cs="Arial"/>
          <w:sz w:val="22"/>
          <w:szCs w:val="22"/>
        </w:rPr>
      </w:pPr>
      <w:proofErr w:type="spellStart"/>
      <w:r>
        <w:rPr>
          <w:rFonts w:ascii="Arial" w:hAnsi="Arial" w:cs="Arial"/>
          <w:sz w:val="22"/>
          <w:szCs w:val="22"/>
        </w:rPr>
        <w:t>JoVE</w:t>
      </w:r>
      <w:proofErr w:type="spellEnd"/>
      <w:r>
        <w:rPr>
          <w:rFonts w:ascii="Arial" w:hAnsi="Arial" w:cs="Arial"/>
          <w:sz w:val="22"/>
          <w:szCs w:val="22"/>
        </w:rPr>
        <w:t xml:space="preserve"> MEDIA:  2428 @ 5:26-5:40 – Asthma patient being evaluated for breathing</w:t>
      </w:r>
      <w:r w:rsidR="00981C40">
        <w:rPr>
          <w:rFonts w:ascii="Arial" w:hAnsi="Arial" w:cs="Arial"/>
          <w:sz w:val="22"/>
          <w:szCs w:val="22"/>
        </w:rPr>
        <w:t>.</w:t>
      </w:r>
    </w:p>
    <w:p w14:paraId="2DCA0E0E" w14:textId="77777777" w:rsidR="00BF4D70" w:rsidRDefault="00BF4D70" w:rsidP="00BA3614">
      <w:pPr>
        <w:pStyle w:val="ListParagraph"/>
        <w:shd w:val="clear" w:color="auto" w:fill="FFFFFF"/>
        <w:spacing w:before="90" w:after="90" w:line="270" w:lineRule="atLeast"/>
        <w:ind w:left="792"/>
        <w:outlineLvl w:val="0"/>
        <w:rPr>
          <w:rFonts w:ascii="Arial" w:eastAsia="Times New Roman" w:hAnsi="Arial" w:cs="Arial"/>
          <w:bCs/>
          <w:color w:val="000000"/>
          <w:kern w:val="36"/>
          <w:sz w:val="22"/>
          <w:szCs w:val="22"/>
        </w:rPr>
      </w:pPr>
    </w:p>
    <w:p w14:paraId="2871E539" w14:textId="6ADED2DF" w:rsidR="00895C4B" w:rsidRPr="00735D2C" w:rsidRDefault="00EE57F0" w:rsidP="007C78C1">
      <w:pPr>
        <w:pStyle w:val="ListParagraph"/>
        <w:numPr>
          <w:ilvl w:val="1"/>
          <w:numId w:val="3"/>
        </w:numPr>
        <w:shd w:val="clear" w:color="auto" w:fill="FFFFFF"/>
        <w:spacing w:before="90" w:after="90" w:line="270" w:lineRule="atLeast"/>
        <w:outlineLvl w:val="0"/>
        <w:rPr>
          <w:rFonts w:ascii="Arial" w:eastAsia="Times New Roman" w:hAnsi="Arial" w:cs="Arial"/>
          <w:bCs/>
          <w:color w:val="000000"/>
          <w:kern w:val="36"/>
          <w:sz w:val="22"/>
          <w:szCs w:val="22"/>
        </w:rPr>
      </w:pPr>
      <w:r>
        <w:rPr>
          <w:rFonts w:ascii="Arial" w:eastAsia="Times New Roman" w:hAnsi="Arial" w:cs="Arial"/>
          <w:bCs/>
          <w:color w:val="000000"/>
          <w:kern w:val="36"/>
          <w:sz w:val="22"/>
          <w:szCs w:val="22"/>
        </w:rPr>
        <w:t>In another study, the i</w:t>
      </w:r>
      <w:r w:rsidR="00F826F3" w:rsidRPr="00EE57F0">
        <w:rPr>
          <w:rFonts w:ascii="Arial" w:eastAsia="Times New Roman" w:hAnsi="Arial" w:cs="Arial"/>
          <w:bCs/>
          <w:color w:val="000000"/>
          <w:kern w:val="36"/>
          <w:sz w:val="22"/>
          <w:szCs w:val="22"/>
        </w:rPr>
        <w:t>mpact of a feeding log on breastfeeding duration and exclusivity</w:t>
      </w:r>
      <w:r>
        <w:rPr>
          <w:rFonts w:ascii="Arial" w:eastAsia="Times New Roman" w:hAnsi="Arial" w:cs="Arial"/>
          <w:bCs/>
          <w:color w:val="000000"/>
          <w:kern w:val="36"/>
          <w:sz w:val="22"/>
          <w:szCs w:val="22"/>
        </w:rPr>
        <w:t xml:space="preserve"> was assessed. </w:t>
      </w:r>
      <w:r w:rsidR="007C78C1">
        <w:rPr>
          <w:rFonts w:ascii="Arial" w:eastAsia="Times New Roman" w:hAnsi="Arial" w:cs="Arial"/>
          <w:bCs/>
          <w:color w:val="000000"/>
          <w:kern w:val="36"/>
          <w:sz w:val="22"/>
          <w:szCs w:val="22"/>
        </w:rPr>
        <w:t xml:space="preserve"> </w:t>
      </w:r>
      <w:r w:rsidR="00895C4B" w:rsidRPr="00735D2C">
        <w:rPr>
          <w:rFonts w:ascii="Arial" w:eastAsia="Times New Roman" w:hAnsi="Arial" w:cs="Arial"/>
          <w:bCs/>
          <w:color w:val="000000"/>
          <w:kern w:val="36"/>
          <w:sz w:val="22"/>
          <w:szCs w:val="22"/>
        </w:rPr>
        <w:t xml:space="preserve">The experimental group completed a daily breastfeeding log </w:t>
      </w:r>
      <w:r w:rsidR="007C78C1">
        <w:rPr>
          <w:rFonts w:ascii="Arial" w:eastAsia="Times New Roman" w:hAnsi="Arial" w:cs="Arial"/>
          <w:bCs/>
          <w:color w:val="000000"/>
          <w:kern w:val="36"/>
          <w:sz w:val="22"/>
          <w:szCs w:val="22"/>
        </w:rPr>
        <w:t>while the control group did not.  The log served to intervene with the participant in the self-regulation process</w:t>
      </w:r>
      <w:proofErr w:type="gramStart"/>
      <w:r w:rsidR="00B20208">
        <w:rPr>
          <w:rFonts w:ascii="Arial" w:eastAsia="Times New Roman" w:hAnsi="Arial" w:cs="Arial"/>
          <w:bCs/>
          <w:color w:val="000000"/>
          <w:kern w:val="36"/>
          <w:sz w:val="22"/>
          <w:szCs w:val="22"/>
        </w:rPr>
        <w:t>.</w:t>
      </w:r>
      <w:r w:rsidR="007C78C1">
        <w:rPr>
          <w:rFonts w:ascii="Arial" w:eastAsia="Times New Roman" w:hAnsi="Arial" w:cs="Arial"/>
          <w:bCs/>
          <w:color w:val="000000"/>
          <w:kern w:val="36"/>
          <w:sz w:val="22"/>
          <w:szCs w:val="22"/>
        </w:rPr>
        <w:t>.</w:t>
      </w:r>
      <w:proofErr w:type="gramEnd"/>
      <w:r w:rsidR="007C78C1">
        <w:rPr>
          <w:rFonts w:ascii="Arial" w:eastAsia="Times New Roman" w:hAnsi="Arial" w:cs="Arial"/>
          <w:bCs/>
          <w:color w:val="000000"/>
          <w:kern w:val="36"/>
          <w:sz w:val="22"/>
          <w:szCs w:val="22"/>
        </w:rPr>
        <w:t xml:space="preserve"> </w:t>
      </w:r>
    </w:p>
    <w:p w14:paraId="51372DCA" w14:textId="6EA88EC6" w:rsidR="00895C4B" w:rsidRDefault="007C78C1" w:rsidP="00735D2C">
      <w:pPr>
        <w:pStyle w:val="ListParagraph"/>
        <w:numPr>
          <w:ilvl w:val="2"/>
          <w:numId w:val="3"/>
        </w:numPr>
        <w:shd w:val="clear" w:color="auto" w:fill="FFFFFF"/>
        <w:spacing w:before="90" w:after="90" w:line="270" w:lineRule="atLeast"/>
        <w:outlineLvl w:val="0"/>
        <w:rPr>
          <w:rFonts w:ascii="Arial" w:eastAsia="Times New Roman" w:hAnsi="Arial" w:cs="Arial"/>
          <w:bCs/>
          <w:color w:val="000000"/>
          <w:kern w:val="36"/>
          <w:sz w:val="22"/>
          <w:szCs w:val="22"/>
        </w:rPr>
      </w:pPr>
      <w:proofErr w:type="spellStart"/>
      <w:r>
        <w:rPr>
          <w:rFonts w:ascii="Arial" w:hAnsi="Arial" w:cs="Arial"/>
          <w:sz w:val="22"/>
          <w:szCs w:val="22"/>
        </w:rPr>
        <w:t>JoVE</w:t>
      </w:r>
      <w:proofErr w:type="spellEnd"/>
      <w:r>
        <w:rPr>
          <w:rFonts w:ascii="Arial" w:hAnsi="Arial" w:cs="Arial"/>
          <w:sz w:val="22"/>
          <w:szCs w:val="22"/>
        </w:rPr>
        <w:t xml:space="preserve"> MEDIA:  3368 @ 1:03-1:20 – Mother rocking newborn.</w:t>
      </w:r>
      <w:r w:rsidR="00B20208">
        <w:rPr>
          <w:rFonts w:ascii="Arial" w:hAnsi="Arial" w:cs="Arial"/>
          <w:sz w:val="22"/>
          <w:szCs w:val="22"/>
        </w:rPr>
        <w:t xml:space="preserve">  </w:t>
      </w:r>
      <w:r w:rsidR="00B20208" w:rsidRPr="00BA3614">
        <w:rPr>
          <w:rFonts w:ascii="Arial" w:hAnsi="Arial" w:cs="Arial"/>
          <w:i/>
          <w:color w:val="0070C0"/>
          <w:sz w:val="22"/>
          <w:szCs w:val="22"/>
        </w:rPr>
        <w:t xml:space="preserve">Editors, there is an additional 6 seconds that can be used here if necessary </w:t>
      </w:r>
      <w:r w:rsidR="00B20208" w:rsidRPr="00B20208">
        <w:rPr>
          <w:rFonts w:ascii="Arial" w:hAnsi="Arial" w:cs="Arial"/>
          <w:i/>
          <w:color w:val="0070C0"/>
          <w:sz w:val="22"/>
          <w:szCs w:val="22"/>
        </w:rPr>
        <w:t>for coverage</w:t>
      </w:r>
      <w:r w:rsidR="00B20208">
        <w:rPr>
          <w:rFonts w:ascii="Arial" w:hAnsi="Arial" w:cs="Arial"/>
          <w:i/>
          <w:color w:val="0070C0"/>
          <w:sz w:val="22"/>
          <w:szCs w:val="22"/>
        </w:rPr>
        <w:t xml:space="preserve">.  Please use </w:t>
      </w:r>
      <w:r w:rsidR="00B20208" w:rsidRPr="00BA3614">
        <w:rPr>
          <w:rFonts w:ascii="Arial" w:hAnsi="Arial" w:cs="Arial"/>
          <w:i/>
          <w:color w:val="0070C0"/>
          <w:sz w:val="22"/>
          <w:szCs w:val="22"/>
        </w:rPr>
        <w:t xml:space="preserve">only </w:t>
      </w:r>
      <w:r w:rsidR="00B20208" w:rsidRPr="00B20208">
        <w:rPr>
          <w:rFonts w:ascii="Arial" w:hAnsi="Arial" w:cs="Arial"/>
          <w:i/>
          <w:color w:val="0070C0"/>
          <w:sz w:val="22"/>
          <w:szCs w:val="22"/>
        </w:rPr>
        <w:t>i</w:t>
      </w:r>
      <w:r w:rsidR="00B20208">
        <w:rPr>
          <w:rFonts w:ascii="Arial" w:hAnsi="Arial" w:cs="Arial"/>
          <w:i/>
          <w:color w:val="0070C0"/>
          <w:sz w:val="22"/>
          <w:szCs w:val="22"/>
        </w:rPr>
        <w:t>f</w:t>
      </w:r>
      <w:r w:rsidR="00B20208" w:rsidRPr="00BA3614">
        <w:rPr>
          <w:rFonts w:ascii="Arial" w:hAnsi="Arial" w:cs="Arial"/>
          <w:i/>
          <w:color w:val="0070C0"/>
          <w:sz w:val="22"/>
          <w:szCs w:val="22"/>
        </w:rPr>
        <w:t xml:space="preserve"> necessary as the mother solely rocking the baby </w:t>
      </w:r>
      <w:r w:rsidR="00B20208">
        <w:rPr>
          <w:rFonts w:ascii="Arial" w:hAnsi="Arial" w:cs="Arial"/>
          <w:i/>
          <w:color w:val="0070C0"/>
          <w:sz w:val="22"/>
          <w:szCs w:val="22"/>
        </w:rPr>
        <w:t>(</w:t>
      </w:r>
      <w:r w:rsidR="00B20208" w:rsidRPr="00BA3614">
        <w:rPr>
          <w:rFonts w:ascii="Arial" w:hAnsi="Arial" w:cs="Arial"/>
          <w:i/>
          <w:color w:val="0070C0"/>
          <w:sz w:val="22"/>
          <w:szCs w:val="22"/>
        </w:rPr>
        <w:t>and not placing a pacifier in its mouth</w:t>
      </w:r>
      <w:r w:rsidR="00B20208">
        <w:rPr>
          <w:rFonts w:ascii="Arial" w:hAnsi="Arial" w:cs="Arial"/>
          <w:i/>
          <w:color w:val="0070C0"/>
          <w:sz w:val="22"/>
          <w:szCs w:val="22"/>
        </w:rPr>
        <w:t>)</w:t>
      </w:r>
      <w:r w:rsidR="00B20208" w:rsidRPr="00BA3614">
        <w:rPr>
          <w:rFonts w:ascii="Arial" w:hAnsi="Arial" w:cs="Arial"/>
          <w:i/>
          <w:color w:val="0070C0"/>
          <w:sz w:val="22"/>
          <w:szCs w:val="22"/>
        </w:rPr>
        <w:t xml:space="preserve"> would be ideal.</w:t>
      </w:r>
      <w:r w:rsidRPr="00BA3614">
        <w:rPr>
          <w:rFonts w:ascii="Arial" w:hAnsi="Arial" w:cs="Arial"/>
          <w:color w:val="0070C0"/>
          <w:sz w:val="22"/>
          <w:szCs w:val="22"/>
        </w:rPr>
        <w:t xml:space="preserve">  </w:t>
      </w:r>
    </w:p>
    <w:p w14:paraId="426F0D17" w14:textId="77777777" w:rsidR="007C78C1" w:rsidRPr="00735D2C" w:rsidRDefault="007C78C1" w:rsidP="00735D2C">
      <w:pPr>
        <w:pStyle w:val="ListParagraph"/>
        <w:shd w:val="clear" w:color="auto" w:fill="FFFFFF"/>
        <w:spacing w:before="90" w:after="90" w:line="270" w:lineRule="atLeast"/>
        <w:ind w:left="792"/>
        <w:outlineLvl w:val="0"/>
        <w:rPr>
          <w:rFonts w:ascii="Arial" w:eastAsia="Times New Roman" w:hAnsi="Arial" w:cs="Arial"/>
          <w:bCs/>
          <w:color w:val="000000"/>
          <w:kern w:val="36"/>
          <w:sz w:val="22"/>
          <w:szCs w:val="22"/>
        </w:rPr>
      </w:pPr>
    </w:p>
    <w:p w14:paraId="62A5DFBF" w14:textId="34739566" w:rsidR="00F826F3" w:rsidRPr="00EE57F0" w:rsidRDefault="00F826F3" w:rsidP="00EE57F0">
      <w:pPr>
        <w:pStyle w:val="ListParagraph"/>
        <w:numPr>
          <w:ilvl w:val="1"/>
          <w:numId w:val="3"/>
        </w:numPr>
        <w:shd w:val="clear" w:color="auto" w:fill="FFFFFF"/>
        <w:spacing w:before="90" w:after="90" w:line="270" w:lineRule="atLeast"/>
        <w:outlineLvl w:val="0"/>
        <w:rPr>
          <w:rFonts w:ascii="Arial" w:eastAsia="Times New Roman" w:hAnsi="Arial" w:cs="Arial"/>
          <w:bCs/>
          <w:color w:val="000000"/>
          <w:kern w:val="36"/>
          <w:sz w:val="22"/>
          <w:szCs w:val="22"/>
        </w:rPr>
      </w:pPr>
      <w:r w:rsidRPr="00EE57F0">
        <w:rPr>
          <w:rFonts w:ascii="Arial" w:hAnsi="Arial" w:cs="Arial"/>
          <w:color w:val="000000"/>
          <w:sz w:val="22"/>
          <w:szCs w:val="22"/>
          <w:shd w:val="clear" w:color="auto" w:fill="FFFFFF"/>
        </w:rPr>
        <w:t>The findings suggest that the breastfeeding log may be a valuable tool in self-regulating breastfeeding and promoting a longer duration of full breastfeeding</w:t>
      </w:r>
      <w:r w:rsidR="00EE57F0">
        <w:rPr>
          <w:rFonts w:ascii="Arial" w:hAnsi="Arial" w:cs="Arial"/>
          <w:color w:val="000000"/>
          <w:sz w:val="22"/>
          <w:szCs w:val="22"/>
          <w:shd w:val="clear" w:color="auto" w:fill="FFFFFF"/>
        </w:rPr>
        <w:t>.</w:t>
      </w:r>
    </w:p>
    <w:p w14:paraId="35848284" w14:textId="77777777" w:rsidR="00EE57F0" w:rsidRDefault="00EE57F0" w:rsidP="00EE57F0">
      <w:pPr>
        <w:pStyle w:val="ListParagraph"/>
        <w:tabs>
          <w:tab w:val="left" w:pos="900"/>
        </w:tabs>
        <w:ind w:left="1224"/>
        <w:rPr>
          <w:rFonts w:ascii="Arial" w:hAnsi="Arial" w:cs="Arial"/>
          <w:sz w:val="22"/>
          <w:szCs w:val="22"/>
        </w:rPr>
      </w:pPr>
    </w:p>
    <w:p w14:paraId="16061E16" w14:textId="2A3B22F5" w:rsidR="00F826F3" w:rsidRDefault="00F826F3" w:rsidP="00F826F3">
      <w:pPr>
        <w:pStyle w:val="ListParagraph"/>
        <w:numPr>
          <w:ilvl w:val="2"/>
          <w:numId w:val="3"/>
        </w:numPr>
        <w:tabs>
          <w:tab w:val="left" w:pos="900"/>
        </w:tabs>
        <w:rPr>
          <w:rFonts w:ascii="Arial" w:hAnsi="Arial" w:cs="Arial"/>
          <w:sz w:val="22"/>
          <w:szCs w:val="22"/>
        </w:rPr>
      </w:pPr>
      <w:proofErr w:type="spellStart"/>
      <w:r>
        <w:rPr>
          <w:rFonts w:ascii="Arial" w:hAnsi="Arial" w:cs="Arial"/>
          <w:sz w:val="22"/>
          <w:szCs w:val="22"/>
        </w:rPr>
        <w:t>JoVE</w:t>
      </w:r>
      <w:proofErr w:type="spellEnd"/>
      <w:r>
        <w:rPr>
          <w:rFonts w:ascii="Arial" w:hAnsi="Arial" w:cs="Arial"/>
          <w:sz w:val="22"/>
          <w:szCs w:val="22"/>
        </w:rPr>
        <w:t xml:space="preserve"> MEDIA:  </w:t>
      </w:r>
      <w:r w:rsidR="00EE57F0">
        <w:rPr>
          <w:rFonts w:ascii="Arial" w:hAnsi="Arial" w:cs="Arial"/>
          <w:sz w:val="22"/>
          <w:szCs w:val="22"/>
        </w:rPr>
        <w:t>3368 @</w:t>
      </w:r>
      <w:r>
        <w:rPr>
          <w:rFonts w:ascii="Arial" w:hAnsi="Arial" w:cs="Arial"/>
          <w:sz w:val="22"/>
          <w:szCs w:val="22"/>
        </w:rPr>
        <w:t xml:space="preserve"> 00:34-</w:t>
      </w:r>
      <w:r w:rsidR="00C95350">
        <w:rPr>
          <w:rFonts w:ascii="Arial" w:hAnsi="Arial" w:cs="Arial"/>
          <w:sz w:val="22"/>
          <w:szCs w:val="22"/>
        </w:rPr>
        <w:t>00:44</w:t>
      </w:r>
      <w:r w:rsidR="00EE57F0">
        <w:rPr>
          <w:rFonts w:ascii="Arial" w:hAnsi="Arial" w:cs="Arial"/>
          <w:sz w:val="22"/>
          <w:szCs w:val="22"/>
        </w:rPr>
        <w:t xml:space="preserve"> shows baby sleeping in crib.</w:t>
      </w:r>
    </w:p>
    <w:p w14:paraId="1F9895E9" w14:textId="77777777" w:rsidR="006D04A3" w:rsidRDefault="006D04A3" w:rsidP="006D04A3">
      <w:pPr>
        <w:pStyle w:val="ListParagraph"/>
        <w:tabs>
          <w:tab w:val="left" w:pos="900"/>
        </w:tabs>
        <w:ind w:left="792"/>
        <w:rPr>
          <w:rFonts w:ascii="Arial" w:hAnsi="Arial" w:cs="Arial"/>
          <w:sz w:val="22"/>
          <w:szCs w:val="22"/>
        </w:rPr>
      </w:pPr>
    </w:p>
    <w:p w14:paraId="7879BB7F" w14:textId="77777777" w:rsidR="00373869" w:rsidRPr="00EB2C1A" w:rsidRDefault="00373869" w:rsidP="00373869">
      <w:pPr>
        <w:pStyle w:val="ListParagraph"/>
        <w:ind w:left="1224"/>
        <w:rPr>
          <w:rFonts w:ascii="Arial" w:hAnsi="Arial" w:cs="Arial"/>
          <w:sz w:val="22"/>
          <w:szCs w:val="22"/>
        </w:rPr>
      </w:pPr>
    </w:p>
    <w:p w14:paraId="047AA239" w14:textId="77777777" w:rsidR="009B4AAE" w:rsidRPr="00EB2C1A" w:rsidRDefault="009B4AAE" w:rsidP="009B4AAE">
      <w:pPr>
        <w:pStyle w:val="ListParagraph"/>
        <w:numPr>
          <w:ilvl w:val="0"/>
          <w:numId w:val="3"/>
        </w:numPr>
        <w:rPr>
          <w:rFonts w:ascii="Arial" w:hAnsi="Arial" w:cs="Arial"/>
          <w:b/>
          <w:sz w:val="22"/>
          <w:szCs w:val="22"/>
        </w:rPr>
      </w:pPr>
      <w:r w:rsidRPr="00EB2C1A">
        <w:rPr>
          <w:rFonts w:ascii="Arial" w:hAnsi="Arial" w:cs="Arial"/>
          <w:b/>
          <w:sz w:val="22"/>
          <w:szCs w:val="22"/>
        </w:rPr>
        <w:t>Summary</w:t>
      </w:r>
    </w:p>
    <w:p w14:paraId="6FAE2930" w14:textId="77777777" w:rsidR="00853099" w:rsidRPr="00EB2C1A" w:rsidRDefault="00853099" w:rsidP="00373869">
      <w:pPr>
        <w:rPr>
          <w:rFonts w:ascii="Arial" w:hAnsi="Arial" w:cs="Arial"/>
          <w:b/>
          <w:sz w:val="22"/>
          <w:szCs w:val="22"/>
        </w:rPr>
      </w:pPr>
    </w:p>
    <w:p w14:paraId="6B072186" w14:textId="3B89F2E6" w:rsidR="000C5046" w:rsidRPr="0040465F" w:rsidRDefault="009B4AAE" w:rsidP="000C5046">
      <w:pPr>
        <w:pStyle w:val="ListParagraph"/>
        <w:numPr>
          <w:ilvl w:val="1"/>
          <w:numId w:val="3"/>
        </w:numPr>
        <w:rPr>
          <w:rFonts w:ascii="Arial" w:hAnsi="Arial" w:cs="Arial"/>
          <w:b/>
          <w:sz w:val="22"/>
          <w:szCs w:val="22"/>
        </w:rPr>
      </w:pPr>
      <w:r w:rsidRPr="00EB2C1A">
        <w:rPr>
          <w:rFonts w:ascii="Arial" w:hAnsi="Arial" w:cs="Arial"/>
          <w:sz w:val="22"/>
          <w:szCs w:val="22"/>
        </w:rPr>
        <w:t xml:space="preserve">You’ve just watched </w:t>
      </w:r>
      <w:proofErr w:type="spellStart"/>
      <w:r w:rsidRPr="00EB2C1A">
        <w:rPr>
          <w:rFonts w:ascii="Arial" w:hAnsi="Arial" w:cs="Arial"/>
          <w:sz w:val="22"/>
          <w:szCs w:val="22"/>
        </w:rPr>
        <w:t>JoVE’s</w:t>
      </w:r>
      <w:proofErr w:type="spellEnd"/>
      <w:r w:rsidRPr="00EB2C1A">
        <w:rPr>
          <w:rFonts w:ascii="Arial" w:hAnsi="Arial" w:cs="Arial"/>
          <w:sz w:val="22"/>
          <w:szCs w:val="22"/>
        </w:rPr>
        <w:t xml:space="preserve"> introduction </w:t>
      </w:r>
      <w:r w:rsidR="002D19A4">
        <w:rPr>
          <w:rFonts w:ascii="Arial" w:hAnsi="Arial" w:cs="Arial"/>
          <w:sz w:val="22"/>
          <w:szCs w:val="22"/>
        </w:rPr>
        <w:t>on performing a simple experiment using two-group design</w:t>
      </w:r>
      <w:r w:rsidRPr="00EB2C1A">
        <w:rPr>
          <w:rFonts w:ascii="Arial" w:hAnsi="Arial" w:cs="Arial"/>
          <w:sz w:val="22"/>
          <w:szCs w:val="22"/>
        </w:rPr>
        <w:t>.</w:t>
      </w:r>
      <w:r w:rsidR="000C5046">
        <w:rPr>
          <w:rFonts w:ascii="Arial" w:hAnsi="Arial" w:cs="Arial"/>
          <w:sz w:val="22"/>
          <w:szCs w:val="22"/>
        </w:rPr>
        <w:t xml:space="preserve">  Now you should have a good understanding of how to form a hypothesis </w:t>
      </w:r>
      <w:r w:rsidR="000C5046" w:rsidRPr="00DF22D8">
        <w:rPr>
          <w:rFonts w:ascii="Arial" w:hAnsi="Arial" w:cs="Arial"/>
          <w:b/>
          <w:sz w:val="22"/>
          <w:szCs w:val="22"/>
        </w:rPr>
        <w:t>(1.</w:t>
      </w:r>
      <w:r w:rsidR="00054E2A">
        <w:rPr>
          <w:rFonts w:ascii="Arial" w:hAnsi="Arial" w:cs="Arial"/>
          <w:b/>
          <w:sz w:val="22"/>
          <w:szCs w:val="22"/>
        </w:rPr>
        <w:t>4</w:t>
      </w:r>
      <w:r w:rsidR="000C5046" w:rsidRPr="00DF22D8">
        <w:rPr>
          <w:rFonts w:ascii="Arial" w:hAnsi="Arial" w:cs="Arial"/>
          <w:b/>
          <w:sz w:val="22"/>
          <w:szCs w:val="22"/>
        </w:rPr>
        <w:t>)</w:t>
      </w:r>
      <w:r w:rsidR="000C5046" w:rsidRPr="00DF22D8">
        <w:rPr>
          <w:rFonts w:ascii="Arial" w:eastAsia="MS Mincho" w:hAnsi="Arial" w:cs="Arial"/>
          <w:sz w:val="22"/>
          <w:szCs w:val="22"/>
        </w:rPr>
        <w:t>…. how to design experimental conditions and controls</w:t>
      </w:r>
      <w:r w:rsidR="00113A63">
        <w:rPr>
          <w:rFonts w:ascii="Arial" w:eastAsia="MS Mincho" w:hAnsi="Arial" w:cs="Arial"/>
          <w:sz w:val="22"/>
          <w:szCs w:val="22"/>
        </w:rPr>
        <w:t xml:space="preserve"> as well as how to </w:t>
      </w:r>
      <w:r w:rsidR="00113A63" w:rsidRPr="00DF22D8">
        <w:rPr>
          <w:rFonts w:ascii="Arial" w:eastAsia="MS Mincho" w:hAnsi="Arial" w:cs="Arial"/>
          <w:sz w:val="22"/>
          <w:szCs w:val="22"/>
        </w:rPr>
        <w:t>identify variables</w:t>
      </w:r>
      <w:r w:rsidR="000C5046">
        <w:rPr>
          <w:rFonts w:ascii="Arial" w:eastAsia="MS Mincho" w:hAnsi="Arial" w:cs="Arial"/>
          <w:sz w:val="22"/>
          <w:szCs w:val="22"/>
        </w:rPr>
        <w:t xml:space="preserve"> </w:t>
      </w:r>
      <w:r w:rsidR="000C5046" w:rsidRPr="00DF22D8">
        <w:rPr>
          <w:rFonts w:ascii="Arial" w:hAnsi="Arial" w:cs="Arial"/>
          <w:b/>
          <w:sz w:val="22"/>
          <w:szCs w:val="22"/>
        </w:rPr>
        <w:t>(1.11)</w:t>
      </w:r>
      <w:r w:rsidR="000C5046" w:rsidRPr="00DF22D8">
        <w:rPr>
          <w:rFonts w:ascii="Arial" w:eastAsia="MS Mincho" w:hAnsi="Arial" w:cs="Arial"/>
          <w:sz w:val="22"/>
          <w:szCs w:val="22"/>
        </w:rPr>
        <w:t xml:space="preserve">… </w:t>
      </w:r>
      <w:r w:rsidR="00534E0E">
        <w:rPr>
          <w:rFonts w:ascii="Arial" w:eastAsia="MS Mincho" w:hAnsi="Arial" w:cs="Arial"/>
          <w:sz w:val="22"/>
          <w:szCs w:val="22"/>
        </w:rPr>
        <w:t>You should also have a</w:t>
      </w:r>
      <w:r w:rsidR="00FF0109">
        <w:rPr>
          <w:rFonts w:ascii="Arial" w:eastAsia="MS Mincho" w:hAnsi="Arial" w:cs="Arial"/>
          <w:sz w:val="22"/>
          <w:szCs w:val="22"/>
        </w:rPr>
        <w:t xml:space="preserve"> comprehension </w:t>
      </w:r>
      <w:r w:rsidR="00534E0E">
        <w:rPr>
          <w:rFonts w:ascii="Arial" w:eastAsia="MS Mincho" w:hAnsi="Arial" w:cs="Arial"/>
          <w:sz w:val="22"/>
          <w:szCs w:val="22"/>
        </w:rPr>
        <w:t xml:space="preserve">for </w:t>
      </w:r>
      <w:r w:rsidR="000C5046">
        <w:rPr>
          <w:rFonts w:ascii="Arial" w:eastAsia="MS Mincho" w:hAnsi="Arial" w:cs="Arial"/>
          <w:sz w:val="22"/>
          <w:szCs w:val="22"/>
        </w:rPr>
        <w:t>how to perform a</w:t>
      </w:r>
      <w:r w:rsidR="000C5046" w:rsidRPr="00DF22D8">
        <w:rPr>
          <w:rFonts w:ascii="Arial" w:eastAsia="MS Mincho" w:hAnsi="Arial" w:cs="Arial"/>
          <w:sz w:val="22"/>
          <w:szCs w:val="22"/>
        </w:rPr>
        <w:t xml:space="preserve"> study… </w:t>
      </w:r>
      <w:r w:rsidR="0027747D">
        <w:rPr>
          <w:rFonts w:ascii="Arial" w:eastAsia="MS Mincho" w:hAnsi="Arial" w:cs="Arial"/>
          <w:sz w:val="22"/>
          <w:szCs w:val="22"/>
        </w:rPr>
        <w:t>and</w:t>
      </w:r>
      <w:r w:rsidR="000C5046">
        <w:rPr>
          <w:rFonts w:ascii="Arial" w:eastAsia="MS Mincho" w:hAnsi="Arial" w:cs="Arial"/>
          <w:sz w:val="22"/>
          <w:szCs w:val="22"/>
        </w:rPr>
        <w:t xml:space="preserve"> </w:t>
      </w:r>
      <w:r w:rsidR="00BF4D70">
        <w:rPr>
          <w:rFonts w:ascii="Arial" w:eastAsia="MS Mincho" w:hAnsi="Arial" w:cs="Arial"/>
          <w:sz w:val="22"/>
          <w:szCs w:val="22"/>
        </w:rPr>
        <w:t xml:space="preserve">how to </w:t>
      </w:r>
      <w:r w:rsidR="000C5046">
        <w:rPr>
          <w:rFonts w:ascii="Arial" w:eastAsia="MS Mincho" w:hAnsi="Arial" w:cs="Arial"/>
          <w:sz w:val="22"/>
          <w:szCs w:val="22"/>
        </w:rPr>
        <w:t>assess the results</w:t>
      </w:r>
      <w:r w:rsidR="000C5046" w:rsidRPr="00DF22D8">
        <w:rPr>
          <w:rFonts w:ascii="Arial" w:eastAsia="MS Mincho" w:hAnsi="Arial" w:cs="Arial"/>
          <w:sz w:val="22"/>
          <w:szCs w:val="22"/>
        </w:rPr>
        <w:t xml:space="preserve">.   </w:t>
      </w:r>
    </w:p>
    <w:p w14:paraId="626C19B7" w14:textId="53FDCD69" w:rsidR="0040465F" w:rsidRPr="0040465F" w:rsidRDefault="0040465F" w:rsidP="0040465F">
      <w:pPr>
        <w:pStyle w:val="ListParagraph"/>
        <w:numPr>
          <w:ilvl w:val="2"/>
          <w:numId w:val="3"/>
        </w:numPr>
        <w:rPr>
          <w:rFonts w:ascii="Arial" w:hAnsi="Arial" w:cs="Arial"/>
          <w:b/>
          <w:sz w:val="22"/>
          <w:szCs w:val="22"/>
        </w:rPr>
      </w:pPr>
      <w:r>
        <w:rPr>
          <w:rFonts w:ascii="Arial" w:eastAsia="MS Mincho" w:hAnsi="Arial" w:cs="Arial"/>
          <w:sz w:val="22"/>
          <w:szCs w:val="22"/>
        </w:rPr>
        <w:t xml:space="preserve">4 quadrants with 1) 1.4 from </w:t>
      </w:r>
      <w:r>
        <w:rPr>
          <w:rFonts w:ascii="Arial" w:hAnsi="Arial" w:cs="Arial"/>
          <w:sz w:val="22"/>
          <w:szCs w:val="22"/>
        </w:rPr>
        <w:t xml:space="preserve">storyboard 2) 1.11 from storyboard 3) </w:t>
      </w:r>
      <w:r w:rsidRPr="0040465F">
        <w:rPr>
          <w:rFonts w:ascii="Arial" w:hAnsi="Arial" w:cs="Arial"/>
          <w:sz w:val="22"/>
          <w:szCs w:val="22"/>
        </w:rPr>
        <w:t>Shot X (participant running on treadmill)</w:t>
      </w:r>
      <w:r>
        <w:rPr>
          <w:rFonts w:ascii="Arial" w:hAnsi="Arial" w:cs="Arial"/>
          <w:sz w:val="22"/>
          <w:szCs w:val="22"/>
        </w:rPr>
        <w:t xml:space="preserve"> 4) </w:t>
      </w:r>
      <w:r w:rsidRPr="0040465F">
        <w:rPr>
          <w:rFonts w:ascii="Arial" w:hAnsi="Arial" w:cs="Arial"/>
          <w:sz w:val="22"/>
          <w:szCs w:val="22"/>
        </w:rPr>
        <w:t>Figure 1</w:t>
      </w:r>
    </w:p>
    <w:p w14:paraId="0906F58F" w14:textId="77777777" w:rsidR="000C5046" w:rsidRDefault="000C5046" w:rsidP="00723F4B">
      <w:pPr>
        <w:pStyle w:val="ListParagraph"/>
        <w:ind w:left="792"/>
        <w:rPr>
          <w:rFonts w:ascii="Arial" w:hAnsi="Arial" w:cs="Arial"/>
          <w:sz w:val="22"/>
          <w:szCs w:val="22"/>
        </w:rPr>
      </w:pPr>
    </w:p>
    <w:p w14:paraId="5DA9699A" w14:textId="4B8849FA" w:rsidR="009803E7" w:rsidRPr="00715408" w:rsidRDefault="009803E7" w:rsidP="009803E7">
      <w:pPr>
        <w:pStyle w:val="ListParagraph"/>
        <w:numPr>
          <w:ilvl w:val="1"/>
          <w:numId w:val="3"/>
        </w:numPr>
        <w:tabs>
          <w:tab w:val="left" w:pos="900"/>
        </w:tabs>
        <w:rPr>
          <w:rFonts w:ascii="Arial" w:hAnsi="Arial" w:cs="Arial"/>
          <w:sz w:val="22"/>
          <w:szCs w:val="22"/>
        </w:rPr>
      </w:pPr>
      <w:r>
        <w:rPr>
          <w:rFonts w:ascii="Arial" w:hAnsi="Arial" w:cs="Arial"/>
          <w:sz w:val="22"/>
          <w:szCs w:val="22"/>
        </w:rPr>
        <w:t>And remember, c</w:t>
      </w:r>
      <w:r w:rsidR="00EB2C1A" w:rsidRPr="00EB2C1A">
        <w:rPr>
          <w:rFonts w:ascii="Arial" w:hAnsi="Arial" w:cs="Arial"/>
          <w:sz w:val="22"/>
          <w:szCs w:val="22"/>
        </w:rPr>
        <w:t xml:space="preserve">onsidering the potential effects of arousal on attraction, </w:t>
      </w:r>
      <w:r>
        <w:rPr>
          <w:rFonts w:ascii="Arial" w:hAnsi="Arial" w:cs="Arial"/>
          <w:sz w:val="22"/>
          <w:szCs w:val="22"/>
        </w:rPr>
        <w:t xml:space="preserve">a first date at the amusement park may be a better choice than a first date at a poetry reading.  </w:t>
      </w:r>
      <w:r w:rsidRPr="009803E7">
        <w:rPr>
          <w:rFonts w:ascii="Arial" w:hAnsi="Arial" w:cs="Arial"/>
          <w:sz w:val="22"/>
          <w:szCs w:val="22"/>
        </w:rPr>
        <w:t>Thanks for watching!</w:t>
      </w:r>
      <w:r w:rsidRPr="009803E7">
        <w:rPr>
          <w:rFonts w:ascii="Arial" w:hAnsi="Arial" w:cs="Arial"/>
          <w:b/>
          <w:sz w:val="22"/>
          <w:szCs w:val="22"/>
        </w:rPr>
        <w:t xml:space="preserve"> </w:t>
      </w:r>
      <w:r w:rsidR="00AC4924">
        <w:rPr>
          <w:rFonts w:ascii="Arial" w:hAnsi="Arial" w:cs="Arial"/>
          <w:b/>
          <w:sz w:val="22"/>
          <w:szCs w:val="22"/>
        </w:rPr>
        <w:t>(1.17</w:t>
      </w:r>
      <w:r w:rsidRPr="00447934">
        <w:rPr>
          <w:rFonts w:ascii="Arial" w:hAnsi="Arial" w:cs="Arial"/>
          <w:b/>
          <w:sz w:val="22"/>
          <w:szCs w:val="22"/>
        </w:rPr>
        <w:t>)</w:t>
      </w:r>
      <w:r>
        <w:rPr>
          <w:rFonts w:ascii="Arial" w:hAnsi="Arial" w:cs="Arial"/>
          <w:sz w:val="22"/>
          <w:szCs w:val="22"/>
        </w:rPr>
        <w:t>.</w:t>
      </w:r>
      <w:r w:rsidRPr="00715408">
        <w:rPr>
          <w:rFonts w:ascii="Arial" w:hAnsi="Arial" w:cs="Arial"/>
          <w:sz w:val="22"/>
          <w:szCs w:val="22"/>
        </w:rPr>
        <w:t xml:space="preserve">  </w:t>
      </w:r>
    </w:p>
    <w:p w14:paraId="47451D0D" w14:textId="77777777" w:rsidR="009803E7" w:rsidRDefault="009803E7" w:rsidP="009803E7">
      <w:pPr>
        <w:pStyle w:val="ListParagraph"/>
        <w:numPr>
          <w:ilvl w:val="2"/>
          <w:numId w:val="3"/>
        </w:numPr>
        <w:tabs>
          <w:tab w:val="left" w:pos="900"/>
        </w:tabs>
        <w:rPr>
          <w:rFonts w:ascii="Arial" w:hAnsi="Arial" w:cs="Arial"/>
          <w:sz w:val="22"/>
          <w:szCs w:val="22"/>
        </w:rPr>
      </w:pPr>
      <w:r>
        <w:rPr>
          <w:rFonts w:ascii="Arial" w:hAnsi="Arial" w:cs="Arial"/>
          <w:sz w:val="22"/>
          <w:szCs w:val="22"/>
        </w:rPr>
        <w:t>See Storyboard.</w:t>
      </w:r>
    </w:p>
    <w:p w14:paraId="572693A8" w14:textId="77777777" w:rsidR="00113A63" w:rsidRDefault="00113A63" w:rsidP="00113A63">
      <w:pPr>
        <w:pStyle w:val="ListParagraph"/>
        <w:tabs>
          <w:tab w:val="left" w:pos="900"/>
        </w:tabs>
        <w:ind w:left="360"/>
        <w:rPr>
          <w:rFonts w:ascii="Arial" w:hAnsi="Arial" w:cs="Arial"/>
          <w:sz w:val="22"/>
          <w:szCs w:val="22"/>
        </w:rPr>
      </w:pPr>
    </w:p>
    <w:p w14:paraId="4EB1FF1D" w14:textId="77777777" w:rsidR="00950E84" w:rsidRDefault="00950E84" w:rsidP="00113A63">
      <w:pPr>
        <w:pStyle w:val="ListParagraph"/>
        <w:ind w:left="360"/>
        <w:rPr>
          <w:rFonts w:ascii="Arial" w:hAnsi="Arial" w:cs="Arial"/>
          <w:b/>
          <w:sz w:val="22"/>
          <w:szCs w:val="22"/>
        </w:rPr>
      </w:pPr>
    </w:p>
    <w:p w14:paraId="1E6A8F3A" w14:textId="7C9E1259" w:rsidR="00113A63" w:rsidRDefault="00113A63" w:rsidP="00113A63">
      <w:pPr>
        <w:pStyle w:val="ListParagraph"/>
        <w:ind w:left="360"/>
        <w:rPr>
          <w:rFonts w:ascii="Arial" w:hAnsi="Arial" w:cs="Arial"/>
          <w:b/>
          <w:sz w:val="22"/>
          <w:szCs w:val="22"/>
        </w:rPr>
      </w:pPr>
      <w:r>
        <w:rPr>
          <w:rFonts w:ascii="Arial" w:hAnsi="Arial" w:cs="Arial"/>
          <w:b/>
          <w:sz w:val="22"/>
          <w:szCs w:val="22"/>
        </w:rPr>
        <w:t>References</w:t>
      </w:r>
    </w:p>
    <w:p w14:paraId="5278FB0C" w14:textId="77777777" w:rsidR="00950E84" w:rsidRDefault="00950E84" w:rsidP="00301ED1">
      <w:pPr>
        <w:pStyle w:val="Heading1"/>
        <w:shd w:val="clear" w:color="auto" w:fill="FFFFFF"/>
        <w:spacing w:before="90" w:beforeAutospacing="0" w:after="90" w:afterAutospacing="0" w:line="270" w:lineRule="atLeast"/>
        <w:rPr>
          <w:rFonts w:ascii="Arial" w:hAnsi="Arial" w:cs="Arial"/>
          <w:b w:val="0"/>
          <w:sz w:val="22"/>
          <w:szCs w:val="22"/>
          <w:shd w:val="clear" w:color="auto" w:fill="FFFFFF"/>
        </w:rPr>
      </w:pPr>
    </w:p>
    <w:p w14:paraId="756B1E77" w14:textId="6AA964B3" w:rsidR="00301ED1" w:rsidRPr="007D7C6C" w:rsidRDefault="00301ED1" w:rsidP="00301ED1">
      <w:pPr>
        <w:pStyle w:val="Heading1"/>
        <w:shd w:val="clear" w:color="auto" w:fill="FFFFFF"/>
        <w:spacing w:before="90" w:beforeAutospacing="0" w:after="90" w:afterAutospacing="0" w:line="270" w:lineRule="atLeast"/>
        <w:rPr>
          <w:rFonts w:ascii="Arial" w:hAnsi="Arial" w:cs="Arial"/>
          <w:b w:val="0"/>
          <w:sz w:val="22"/>
          <w:szCs w:val="22"/>
          <w:shd w:val="clear" w:color="auto" w:fill="FFFFFF"/>
        </w:rPr>
      </w:pPr>
      <w:r w:rsidRPr="007D7C6C">
        <w:rPr>
          <w:rStyle w:val="apple-converted-space"/>
          <w:rFonts w:ascii="Arial" w:hAnsi="Arial" w:cs="Arial"/>
          <w:b w:val="0"/>
          <w:sz w:val="22"/>
          <w:szCs w:val="22"/>
          <w:shd w:val="clear" w:color="auto" w:fill="FFFFFF"/>
        </w:rPr>
        <w:t xml:space="preserve">Chiang LC, Ma WF, Huang JL, Tseng LF, Hsueh KC.  </w:t>
      </w:r>
      <w:r w:rsidRPr="007D7C6C">
        <w:rPr>
          <w:rFonts w:ascii="Arial" w:hAnsi="Arial" w:cs="Arial"/>
          <w:color w:val="000000"/>
          <w:sz w:val="22"/>
          <w:szCs w:val="22"/>
        </w:rPr>
        <w:t>Effect of relaxation-breathing training on anxiety and asthma signs/symptoms of children with moderate-to-severe asthma: a randomized controlled trial.</w:t>
      </w:r>
      <w:r w:rsidRPr="007D7C6C">
        <w:rPr>
          <w:rFonts w:ascii="Arial" w:hAnsi="Arial" w:cs="Arial"/>
          <w:b w:val="0"/>
          <w:color w:val="000000"/>
          <w:sz w:val="22"/>
          <w:szCs w:val="22"/>
        </w:rPr>
        <w:t xml:space="preserve">  </w:t>
      </w:r>
      <w:proofErr w:type="spellStart"/>
      <w:r w:rsidRPr="007D7C6C">
        <w:rPr>
          <w:rFonts w:ascii="Arial" w:hAnsi="Arial" w:cs="Arial"/>
          <w:b w:val="0"/>
          <w:color w:val="000000"/>
          <w:sz w:val="22"/>
          <w:szCs w:val="22"/>
        </w:rPr>
        <w:t>Int</w:t>
      </w:r>
      <w:proofErr w:type="spellEnd"/>
      <w:r w:rsidRPr="007D7C6C">
        <w:rPr>
          <w:rFonts w:ascii="Arial" w:hAnsi="Arial" w:cs="Arial"/>
          <w:b w:val="0"/>
          <w:color w:val="000000"/>
          <w:sz w:val="22"/>
          <w:szCs w:val="22"/>
        </w:rPr>
        <w:t xml:space="preserve"> J </w:t>
      </w:r>
      <w:proofErr w:type="spellStart"/>
      <w:r w:rsidRPr="007D7C6C">
        <w:rPr>
          <w:rFonts w:ascii="Arial" w:hAnsi="Arial" w:cs="Arial"/>
          <w:b w:val="0"/>
          <w:color w:val="000000"/>
          <w:sz w:val="22"/>
          <w:szCs w:val="22"/>
        </w:rPr>
        <w:t>Nurs</w:t>
      </w:r>
      <w:proofErr w:type="spellEnd"/>
      <w:r w:rsidRPr="007D7C6C">
        <w:rPr>
          <w:rFonts w:ascii="Arial" w:hAnsi="Arial" w:cs="Arial"/>
          <w:b w:val="0"/>
          <w:color w:val="000000"/>
          <w:sz w:val="22"/>
          <w:szCs w:val="22"/>
        </w:rPr>
        <w:t>. Stud. 2009 Aug</w:t>
      </w:r>
      <w:proofErr w:type="gramStart"/>
      <w:r w:rsidRPr="007D7C6C">
        <w:rPr>
          <w:rFonts w:ascii="Arial" w:hAnsi="Arial" w:cs="Arial"/>
          <w:b w:val="0"/>
          <w:color w:val="000000"/>
          <w:sz w:val="22"/>
          <w:szCs w:val="22"/>
        </w:rPr>
        <w:t>:46</w:t>
      </w:r>
      <w:proofErr w:type="gramEnd"/>
      <w:r w:rsidRPr="007D7C6C">
        <w:rPr>
          <w:rFonts w:ascii="Arial" w:hAnsi="Arial" w:cs="Arial"/>
          <w:b w:val="0"/>
          <w:color w:val="000000"/>
          <w:sz w:val="22"/>
          <w:szCs w:val="22"/>
        </w:rPr>
        <w:t>(8):1061-70.</w:t>
      </w:r>
    </w:p>
    <w:p w14:paraId="2780B1ED" w14:textId="77777777" w:rsidR="00301ED1" w:rsidRDefault="00301ED1" w:rsidP="00113A63">
      <w:pPr>
        <w:pStyle w:val="Heading1"/>
        <w:shd w:val="clear" w:color="auto" w:fill="FFFFFF"/>
        <w:spacing w:before="90" w:beforeAutospacing="0" w:after="90" w:afterAutospacing="0" w:line="270" w:lineRule="atLeast"/>
        <w:rPr>
          <w:rFonts w:ascii="Arial" w:hAnsi="Arial" w:cs="Arial"/>
          <w:b w:val="0"/>
          <w:sz w:val="22"/>
          <w:szCs w:val="22"/>
        </w:rPr>
      </w:pPr>
    </w:p>
    <w:p w14:paraId="78E009C9" w14:textId="79F05C98" w:rsidR="00113A63" w:rsidRDefault="00113A63" w:rsidP="00113A63">
      <w:pPr>
        <w:pStyle w:val="Heading1"/>
        <w:shd w:val="clear" w:color="auto" w:fill="FFFFFF"/>
        <w:spacing w:before="90" w:beforeAutospacing="0" w:after="90" w:afterAutospacing="0" w:line="270" w:lineRule="atLeast"/>
        <w:rPr>
          <w:rStyle w:val="apple-converted-space"/>
          <w:rFonts w:ascii="Arial" w:hAnsi="Arial" w:cs="Arial"/>
          <w:b w:val="0"/>
          <w:sz w:val="22"/>
          <w:szCs w:val="22"/>
          <w:shd w:val="clear" w:color="auto" w:fill="FFFFFF"/>
        </w:rPr>
      </w:pPr>
      <w:r w:rsidRPr="00113A63">
        <w:rPr>
          <w:rFonts w:ascii="Arial" w:hAnsi="Arial" w:cs="Arial"/>
          <w:b w:val="0"/>
          <w:sz w:val="22"/>
          <w:szCs w:val="22"/>
        </w:rPr>
        <w:t>Pollard DL</w:t>
      </w:r>
      <w:r>
        <w:rPr>
          <w:rFonts w:ascii="Arial" w:hAnsi="Arial" w:cs="Arial"/>
          <w:b w:val="0"/>
          <w:sz w:val="22"/>
          <w:szCs w:val="22"/>
        </w:rPr>
        <w:t>.</w:t>
      </w:r>
      <w:r w:rsidRPr="00113A63">
        <w:rPr>
          <w:rFonts w:ascii="Arial" w:hAnsi="Arial" w:cs="Arial"/>
          <w:b w:val="0"/>
          <w:sz w:val="22"/>
          <w:szCs w:val="22"/>
        </w:rPr>
        <w:t xml:space="preserve">  </w:t>
      </w:r>
      <w:r w:rsidRPr="00113A63">
        <w:rPr>
          <w:rFonts w:ascii="Arial" w:hAnsi="Arial" w:cs="Arial"/>
          <w:sz w:val="22"/>
          <w:szCs w:val="22"/>
        </w:rPr>
        <w:t>Impact of a feeding log on breastfeeding duration and exclusivity</w:t>
      </w:r>
      <w:r>
        <w:rPr>
          <w:rFonts w:ascii="Arial" w:hAnsi="Arial" w:cs="Arial"/>
          <w:b w:val="0"/>
          <w:sz w:val="22"/>
          <w:szCs w:val="22"/>
        </w:rPr>
        <w:t>.</w:t>
      </w:r>
      <w:r w:rsidRPr="00113A63">
        <w:rPr>
          <w:rFonts w:ascii="Arial" w:hAnsi="Arial" w:cs="Arial"/>
          <w:b w:val="0"/>
          <w:sz w:val="22"/>
          <w:szCs w:val="22"/>
        </w:rPr>
        <w:t xml:space="preserve"> </w:t>
      </w:r>
      <w:r>
        <w:rPr>
          <w:rFonts w:ascii="Arial" w:hAnsi="Arial" w:cs="Arial"/>
          <w:b w:val="0"/>
          <w:sz w:val="22"/>
          <w:szCs w:val="22"/>
        </w:rPr>
        <w:t xml:space="preserve"> </w:t>
      </w:r>
      <w:hyperlink r:id="rId7" w:tooltip="Maternal and child health journal." w:history="1">
        <w:proofErr w:type="spellStart"/>
        <w:r w:rsidRPr="00113A63">
          <w:rPr>
            <w:rStyle w:val="Hyperlink"/>
            <w:rFonts w:ascii="Arial" w:hAnsi="Arial" w:cs="Arial"/>
            <w:b w:val="0"/>
            <w:color w:val="auto"/>
            <w:sz w:val="22"/>
            <w:szCs w:val="22"/>
            <w:u w:val="none"/>
            <w:shd w:val="clear" w:color="auto" w:fill="FFFFFF"/>
          </w:rPr>
          <w:t>Matern</w:t>
        </w:r>
        <w:proofErr w:type="spellEnd"/>
        <w:r w:rsidRPr="00113A63">
          <w:rPr>
            <w:rStyle w:val="Hyperlink"/>
            <w:rFonts w:ascii="Arial" w:hAnsi="Arial" w:cs="Arial"/>
            <w:b w:val="0"/>
            <w:color w:val="auto"/>
            <w:sz w:val="22"/>
            <w:szCs w:val="22"/>
            <w:u w:val="none"/>
            <w:shd w:val="clear" w:color="auto" w:fill="FFFFFF"/>
          </w:rPr>
          <w:t xml:space="preserve"> Child Health J.</w:t>
        </w:r>
      </w:hyperlink>
      <w:r w:rsidRPr="00113A63">
        <w:rPr>
          <w:rStyle w:val="apple-converted-space"/>
          <w:rFonts w:ascii="Arial" w:hAnsi="Arial" w:cs="Arial"/>
          <w:b w:val="0"/>
          <w:sz w:val="22"/>
          <w:szCs w:val="22"/>
          <w:shd w:val="clear" w:color="auto" w:fill="FFFFFF"/>
        </w:rPr>
        <w:t> </w:t>
      </w:r>
      <w:r w:rsidRPr="00113A63">
        <w:rPr>
          <w:rFonts w:ascii="Arial" w:hAnsi="Arial" w:cs="Arial"/>
          <w:b w:val="0"/>
          <w:sz w:val="22"/>
          <w:szCs w:val="22"/>
          <w:shd w:val="clear" w:color="auto" w:fill="FFFFFF"/>
        </w:rPr>
        <w:t>2011 Apr</w:t>
      </w:r>
      <w:proofErr w:type="gramStart"/>
      <w:r w:rsidRPr="00113A63">
        <w:rPr>
          <w:rFonts w:ascii="Arial" w:hAnsi="Arial" w:cs="Arial"/>
          <w:b w:val="0"/>
          <w:sz w:val="22"/>
          <w:szCs w:val="22"/>
          <w:shd w:val="clear" w:color="auto" w:fill="FFFFFF"/>
        </w:rPr>
        <w:t>;15</w:t>
      </w:r>
      <w:proofErr w:type="gramEnd"/>
      <w:r w:rsidRPr="00113A63">
        <w:rPr>
          <w:rFonts w:ascii="Arial" w:hAnsi="Arial" w:cs="Arial"/>
          <w:b w:val="0"/>
          <w:sz w:val="22"/>
          <w:szCs w:val="22"/>
          <w:shd w:val="clear" w:color="auto" w:fill="FFFFFF"/>
        </w:rPr>
        <w:t>(3):395-400.</w:t>
      </w:r>
      <w:r w:rsidRPr="00113A63">
        <w:rPr>
          <w:rStyle w:val="apple-converted-space"/>
          <w:rFonts w:ascii="Arial" w:hAnsi="Arial" w:cs="Arial"/>
          <w:b w:val="0"/>
          <w:sz w:val="22"/>
          <w:szCs w:val="22"/>
          <w:shd w:val="clear" w:color="auto" w:fill="FFFFFF"/>
        </w:rPr>
        <w:t> </w:t>
      </w:r>
    </w:p>
    <w:p w14:paraId="79412BE4" w14:textId="77777777" w:rsidR="004337E4" w:rsidRDefault="004337E4" w:rsidP="00113A63">
      <w:pPr>
        <w:pStyle w:val="Heading1"/>
        <w:shd w:val="clear" w:color="auto" w:fill="FFFFFF"/>
        <w:spacing w:before="90" w:beforeAutospacing="0" w:after="90" w:afterAutospacing="0" w:line="270" w:lineRule="atLeast"/>
        <w:rPr>
          <w:rStyle w:val="apple-converted-space"/>
          <w:rFonts w:ascii="Arial" w:hAnsi="Arial" w:cs="Arial"/>
          <w:b w:val="0"/>
          <w:sz w:val="22"/>
          <w:szCs w:val="22"/>
          <w:shd w:val="clear" w:color="auto" w:fill="FFFFFF"/>
        </w:rPr>
      </w:pPr>
    </w:p>
    <w:p w14:paraId="1C058B16" w14:textId="77777777" w:rsidR="00113A63" w:rsidRPr="00113A63" w:rsidRDefault="00113A63" w:rsidP="00113A63">
      <w:pPr>
        <w:pStyle w:val="Heading1"/>
        <w:shd w:val="clear" w:color="auto" w:fill="FFFFFF"/>
        <w:spacing w:before="90" w:beforeAutospacing="0" w:after="90" w:afterAutospacing="0" w:line="270" w:lineRule="atLeast"/>
        <w:rPr>
          <w:rFonts w:ascii="Arial" w:hAnsi="Arial" w:cs="Arial"/>
          <w:b w:val="0"/>
          <w:sz w:val="22"/>
          <w:szCs w:val="22"/>
        </w:rPr>
      </w:pPr>
    </w:p>
    <w:p w14:paraId="6590D4E8" w14:textId="58725A27" w:rsidR="00113A63" w:rsidRPr="00113A63" w:rsidRDefault="00113A63" w:rsidP="00113A63">
      <w:pPr>
        <w:pStyle w:val="ListParagraph"/>
        <w:ind w:left="360"/>
        <w:rPr>
          <w:rFonts w:ascii="Arial" w:hAnsi="Arial" w:cs="Arial"/>
          <w:sz w:val="22"/>
          <w:szCs w:val="22"/>
        </w:rPr>
      </w:pPr>
    </w:p>
    <w:p w14:paraId="56E52D9E" w14:textId="2A3543AF" w:rsidR="00113A63" w:rsidRPr="00113A63" w:rsidRDefault="00113A63" w:rsidP="00113A63">
      <w:pPr>
        <w:pStyle w:val="ListParagraph"/>
        <w:ind w:left="360"/>
        <w:rPr>
          <w:rFonts w:ascii="Arial" w:hAnsi="Arial" w:cs="Arial"/>
          <w:sz w:val="22"/>
          <w:szCs w:val="22"/>
        </w:rPr>
      </w:pPr>
    </w:p>
    <w:p w14:paraId="07889937" w14:textId="77777777" w:rsidR="00113A63" w:rsidRPr="00DC6DEA" w:rsidRDefault="00113A63" w:rsidP="00113A63">
      <w:pPr>
        <w:pStyle w:val="ListParagraph"/>
        <w:tabs>
          <w:tab w:val="left" w:pos="900"/>
        </w:tabs>
        <w:ind w:left="360"/>
        <w:rPr>
          <w:rFonts w:ascii="Arial" w:hAnsi="Arial" w:cs="Arial"/>
          <w:sz w:val="22"/>
          <w:szCs w:val="22"/>
        </w:rPr>
      </w:pPr>
    </w:p>
    <w:p w14:paraId="32ABE976" w14:textId="3E09D618" w:rsidR="009803E7" w:rsidRPr="009803E7" w:rsidRDefault="009803E7" w:rsidP="009803E7">
      <w:pPr>
        <w:tabs>
          <w:tab w:val="left" w:pos="900"/>
        </w:tabs>
        <w:rPr>
          <w:rFonts w:ascii="Arial" w:hAnsi="Arial" w:cs="Arial"/>
          <w:sz w:val="22"/>
          <w:szCs w:val="22"/>
        </w:rPr>
      </w:pPr>
    </w:p>
    <w:p w14:paraId="7D82D434" w14:textId="77777777" w:rsidR="00EB2C1A" w:rsidRPr="00642866" w:rsidRDefault="00EB2C1A" w:rsidP="009803E7"/>
    <w:sectPr w:rsidR="00EB2C1A" w:rsidRPr="0064286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Gary Lewandowski Jr." w:date="2014-10-03T16:22:00Z" w:initials="GL">
    <w:p w14:paraId="0BC3FF66" w14:textId="4D1C131A" w:rsidR="008B2AF3" w:rsidRDefault="008B2AF3">
      <w:pPr>
        <w:pStyle w:val="CommentText"/>
      </w:pPr>
      <w:r>
        <w:rPr>
          <w:rStyle w:val="CommentReference"/>
        </w:rPr>
        <w:annotationRef/>
      </w:r>
      <w:proofErr w:type="gramStart"/>
      <w:r>
        <w:t>view</w:t>
      </w:r>
      <w:proofErr w:type="gramEnd"/>
    </w:p>
  </w:comment>
  <w:comment w:id="1" w:author="Gary Lewandowski Jr." w:date="2014-10-03T16:22:00Z" w:initials="GL">
    <w:p w14:paraId="57EC3B49" w14:textId="2820C220" w:rsidR="008B2AF3" w:rsidRDefault="008B2AF3">
      <w:pPr>
        <w:pStyle w:val="CommentText"/>
      </w:pPr>
      <w:r>
        <w:rPr>
          <w:rStyle w:val="CommentReference"/>
        </w:rPr>
        <w:annotationRef/>
      </w:r>
      <w:proofErr w:type="gramStart"/>
      <w:r>
        <w:t>quantified</w:t>
      </w:r>
      <w:proofErr w:type="gramEnd"/>
    </w:p>
  </w:comment>
  <w:comment w:id="8" w:author="Gary Lewandowski Jr." w:date="2014-10-03T16:24:00Z" w:initials="GL">
    <w:p w14:paraId="1FDDB68F" w14:textId="0389B54D" w:rsidR="008B2AF3" w:rsidRDefault="008B2AF3">
      <w:pPr>
        <w:pStyle w:val="CommentText"/>
      </w:pPr>
      <w:r>
        <w:rPr>
          <w:rStyle w:val="CommentReference"/>
        </w:rPr>
        <w:annotationRef/>
      </w:r>
      <w:proofErr w:type="gramStart"/>
      <w:r>
        <w:t>exactly</w:t>
      </w:r>
      <w:proofErr w:type="gramEnd"/>
      <w:r>
        <w:t xml:space="preserve"> what you describe, packets just need to be in a random order (not all one condition than all the other)</w:t>
      </w:r>
    </w:p>
  </w:comment>
  <w:comment w:id="9" w:author="Gary Lewandowski Jr." w:date="2014-10-03T16:26:00Z" w:initials="GL">
    <w:p w14:paraId="54FCEA84" w14:textId="65CC43BF" w:rsidR="008B2AF3" w:rsidRDefault="008B2AF3">
      <w:pPr>
        <w:pStyle w:val="CommentText"/>
      </w:pPr>
      <w:r>
        <w:rPr>
          <w:rStyle w:val="CommentReference"/>
        </w:rPr>
        <w:annotationRef/>
      </w:r>
      <w:r>
        <w:t>I’d envision the researcher walking the participant over, the participant getting on, hearing the explanation of what to do from the researcher and the participant actually setting the speed to start the treadmill. The researcher would then start a timer.</w:t>
      </w:r>
    </w:p>
  </w:comment>
  <w:comment w:id="10" w:author="Gary Lewandowski Jr." w:date="2014-10-03T16:25:00Z" w:initials="GL">
    <w:p w14:paraId="6A4C0CAC" w14:textId="1C618F89" w:rsidR="008B2AF3" w:rsidRDefault="008B2AF3">
      <w:pPr>
        <w:pStyle w:val="CommentText"/>
      </w:pPr>
      <w:r>
        <w:rPr>
          <w:rStyle w:val="CommentReference"/>
        </w:rPr>
        <w:annotationRef/>
      </w:r>
      <w:r>
        <w:t>Pictures would definitely be after while the participant sits at a table/desk.</w:t>
      </w:r>
    </w:p>
  </w:comment>
  <w:comment w:id="11" w:author="Gary Lewandowski Jr." w:date="2014-10-03T16:27:00Z" w:initials="GL">
    <w:p w14:paraId="684FF371" w14:textId="04A58DE2" w:rsidR="008B2AF3" w:rsidRDefault="008B2AF3">
      <w:pPr>
        <w:pStyle w:val="CommentText"/>
      </w:pPr>
      <w:r>
        <w:rPr>
          <w:rStyle w:val="CommentReference"/>
        </w:rPr>
        <w:annotationRef/>
      </w:r>
      <w:r>
        <w:t>Exactly as above. Only difference being the details of the description.</w:t>
      </w:r>
    </w:p>
  </w:comment>
  <w:comment w:id="12" w:author="Gary Lewandowski Jr." w:date="2014-10-03T16:27:00Z" w:initials="GL">
    <w:p w14:paraId="5E40D870" w14:textId="27275D7F" w:rsidR="008B2AF3" w:rsidRDefault="008B2AF3">
      <w:pPr>
        <w:pStyle w:val="CommentText"/>
      </w:pPr>
      <w:r>
        <w:rPr>
          <w:rStyle w:val="CommentReference"/>
        </w:rPr>
        <w:annotationRef/>
      </w:r>
      <w:r>
        <w:t>Identical to above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C3FF66" w15:done="0"/>
  <w15:commentEx w15:paraId="57EC3B49" w15:done="0"/>
  <w15:commentEx w15:paraId="1FDDB68F" w15:done="0"/>
  <w15:commentEx w15:paraId="54FCEA84" w15:done="0"/>
  <w15:commentEx w15:paraId="6A4C0CAC" w15:done="0"/>
  <w15:commentEx w15:paraId="684FF371" w15:done="0"/>
  <w15:commentEx w15:paraId="5E40D87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55C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C2E567C"/>
    <w:multiLevelType w:val="hybridMultilevel"/>
    <w:tmpl w:val="220C8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3840A8"/>
    <w:multiLevelType w:val="hybridMultilevel"/>
    <w:tmpl w:val="5DAAAC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EC6AEF"/>
    <w:multiLevelType w:val="multilevel"/>
    <w:tmpl w:val="05084A3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0BD"/>
    <w:rsid w:val="000001EF"/>
    <w:rsid w:val="00000DC3"/>
    <w:rsid w:val="000030B3"/>
    <w:rsid w:val="00014FBA"/>
    <w:rsid w:val="00020D20"/>
    <w:rsid w:val="00022AC0"/>
    <w:rsid w:val="00034922"/>
    <w:rsid w:val="00040BE1"/>
    <w:rsid w:val="0005323E"/>
    <w:rsid w:val="00054E2A"/>
    <w:rsid w:val="00055DCA"/>
    <w:rsid w:val="00062540"/>
    <w:rsid w:val="000635F7"/>
    <w:rsid w:val="0006476C"/>
    <w:rsid w:val="00065BA3"/>
    <w:rsid w:val="00071A73"/>
    <w:rsid w:val="00093767"/>
    <w:rsid w:val="00097E92"/>
    <w:rsid w:val="000A01D8"/>
    <w:rsid w:val="000B0565"/>
    <w:rsid w:val="000B2C22"/>
    <w:rsid w:val="000B6551"/>
    <w:rsid w:val="000C5046"/>
    <w:rsid w:val="000F305F"/>
    <w:rsid w:val="000F5C2D"/>
    <w:rsid w:val="00103D4B"/>
    <w:rsid w:val="00104A46"/>
    <w:rsid w:val="00113A63"/>
    <w:rsid w:val="00141CEB"/>
    <w:rsid w:val="00147A2B"/>
    <w:rsid w:val="00150E4A"/>
    <w:rsid w:val="0016563D"/>
    <w:rsid w:val="001678E3"/>
    <w:rsid w:val="001803C0"/>
    <w:rsid w:val="001807C8"/>
    <w:rsid w:val="001A7605"/>
    <w:rsid w:val="001D4655"/>
    <w:rsid w:val="001E2789"/>
    <w:rsid w:val="001E31AC"/>
    <w:rsid w:val="001E53F4"/>
    <w:rsid w:val="001E62FA"/>
    <w:rsid w:val="002066DC"/>
    <w:rsid w:val="002155E2"/>
    <w:rsid w:val="00215832"/>
    <w:rsid w:val="00244385"/>
    <w:rsid w:val="00271391"/>
    <w:rsid w:val="0027287E"/>
    <w:rsid w:val="0027304D"/>
    <w:rsid w:val="0027747D"/>
    <w:rsid w:val="00293D91"/>
    <w:rsid w:val="002A65F1"/>
    <w:rsid w:val="002C2068"/>
    <w:rsid w:val="002C6574"/>
    <w:rsid w:val="002D19A4"/>
    <w:rsid w:val="002D54FC"/>
    <w:rsid w:val="002D7C73"/>
    <w:rsid w:val="002F3853"/>
    <w:rsid w:val="002F48D6"/>
    <w:rsid w:val="00301ED1"/>
    <w:rsid w:val="003202FB"/>
    <w:rsid w:val="003256D5"/>
    <w:rsid w:val="003273A5"/>
    <w:rsid w:val="003474AA"/>
    <w:rsid w:val="00373869"/>
    <w:rsid w:val="003759C9"/>
    <w:rsid w:val="003C09A0"/>
    <w:rsid w:val="003C2E97"/>
    <w:rsid w:val="003F6A7A"/>
    <w:rsid w:val="003F7B64"/>
    <w:rsid w:val="00400A57"/>
    <w:rsid w:val="004021CE"/>
    <w:rsid w:val="00402AC5"/>
    <w:rsid w:val="0040465F"/>
    <w:rsid w:val="00417A9A"/>
    <w:rsid w:val="00420DCD"/>
    <w:rsid w:val="00427A6E"/>
    <w:rsid w:val="004337E4"/>
    <w:rsid w:val="004456D0"/>
    <w:rsid w:val="00447934"/>
    <w:rsid w:val="00455B7C"/>
    <w:rsid w:val="00461C94"/>
    <w:rsid w:val="004631FE"/>
    <w:rsid w:val="004636B1"/>
    <w:rsid w:val="0046649E"/>
    <w:rsid w:val="00471BA8"/>
    <w:rsid w:val="00475BEC"/>
    <w:rsid w:val="004775B2"/>
    <w:rsid w:val="0048260F"/>
    <w:rsid w:val="00493994"/>
    <w:rsid w:val="004A049D"/>
    <w:rsid w:val="004A4537"/>
    <w:rsid w:val="004A7161"/>
    <w:rsid w:val="004A74D4"/>
    <w:rsid w:val="004A79FF"/>
    <w:rsid w:val="004E4200"/>
    <w:rsid w:val="004E5F13"/>
    <w:rsid w:val="004F2DE1"/>
    <w:rsid w:val="0052133D"/>
    <w:rsid w:val="00534E0E"/>
    <w:rsid w:val="00537C82"/>
    <w:rsid w:val="00566E3E"/>
    <w:rsid w:val="00572125"/>
    <w:rsid w:val="0057483E"/>
    <w:rsid w:val="0057746A"/>
    <w:rsid w:val="005A63CF"/>
    <w:rsid w:val="005A7684"/>
    <w:rsid w:val="005C486C"/>
    <w:rsid w:val="005C58BA"/>
    <w:rsid w:val="005E3E51"/>
    <w:rsid w:val="005E4E15"/>
    <w:rsid w:val="005E5CA5"/>
    <w:rsid w:val="005F04D5"/>
    <w:rsid w:val="005F229A"/>
    <w:rsid w:val="0060311F"/>
    <w:rsid w:val="0061158F"/>
    <w:rsid w:val="00642866"/>
    <w:rsid w:val="00646E47"/>
    <w:rsid w:val="006477F5"/>
    <w:rsid w:val="006A037C"/>
    <w:rsid w:val="006A4370"/>
    <w:rsid w:val="006A6179"/>
    <w:rsid w:val="006C4BC1"/>
    <w:rsid w:val="006D04A3"/>
    <w:rsid w:val="006D5C99"/>
    <w:rsid w:val="006D78D6"/>
    <w:rsid w:val="006F000C"/>
    <w:rsid w:val="006F5A27"/>
    <w:rsid w:val="00701FB8"/>
    <w:rsid w:val="00715408"/>
    <w:rsid w:val="00722DEB"/>
    <w:rsid w:val="00723F4B"/>
    <w:rsid w:val="00732319"/>
    <w:rsid w:val="00735D2C"/>
    <w:rsid w:val="00737141"/>
    <w:rsid w:val="0075237A"/>
    <w:rsid w:val="00765E23"/>
    <w:rsid w:val="00772275"/>
    <w:rsid w:val="0078128F"/>
    <w:rsid w:val="00792E36"/>
    <w:rsid w:val="00793EB7"/>
    <w:rsid w:val="00797E4A"/>
    <w:rsid w:val="007A0471"/>
    <w:rsid w:val="007A6ED4"/>
    <w:rsid w:val="007B750B"/>
    <w:rsid w:val="007B790A"/>
    <w:rsid w:val="007C6975"/>
    <w:rsid w:val="007C78C1"/>
    <w:rsid w:val="007D0537"/>
    <w:rsid w:val="007D1909"/>
    <w:rsid w:val="007D4EA6"/>
    <w:rsid w:val="007D717E"/>
    <w:rsid w:val="007D7C6C"/>
    <w:rsid w:val="007E14FD"/>
    <w:rsid w:val="00826026"/>
    <w:rsid w:val="00840245"/>
    <w:rsid w:val="00844525"/>
    <w:rsid w:val="008470BD"/>
    <w:rsid w:val="00853099"/>
    <w:rsid w:val="008709FE"/>
    <w:rsid w:val="008712F2"/>
    <w:rsid w:val="00891775"/>
    <w:rsid w:val="00891D8C"/>
    <w:rsid w:val="00895C4B"/>
    <w:rsid w:val="008B2AF3"/>
    <w:rsid w:val="008B7FA4"/>
    <w:rsid w:val="008D45CC"/>
    <w:rsid w:val="008D6298"/>
    <w:rsid w:val="008E356C"/>
    <w:rsid w:val="008E6D3D"/>
    <w:rsid w:val="008F1F89"/>
    <w:rsid w:val="009139D7"/>
    <w:rsid w:val="00933FA9"/>
    <w:rsid w:val="009361EE"/>
    <w:rsid w:val="00937B8B"/>
    <w:rsid w:val="00937C05"/>
    <w:rsid w:val="00947B0C"/>
    <w:rsid w:val="00950E84"/>
    <w:rsid w:val="0095182D"/>
    <w:rsid w:val="009570E5"/>
    <w:rsid w:val="00962206"/>
    <w:rsid w:val="009803E7"/>
    <w:rsid w:val="00980D69"/>
    <w:rsid w:val="00981C40"/>
    <w:rsid w:val="009B4AAE"/>
    <w:rsid w:val="009E71AC"/>
    <w:rsid w:val="009F5DE3"/>
    <w:rsid w:val="00A11C11"/>
    <w:rsid w:val="00A14FBE"/>
    <w:rsid w:val="00A24EDA"/>
    <w:rsid w:val="00A27964"/>
    <w:rsid w:val="00A3475E"/>
    <w:rsid w:val="00A44D72"/>
    <w:rsid w:val="00A50A93"/>
    <w:rsid w:val="00A70A21"/>
    <w:rsid w:val="00AA3A37"/>
    <w:rsid w:val="00AA737A"/>
    <w:rsid w:val="00AB072C"/>
    <w:rsid w:val="00AB76E7"/>
    <w:rsid w:val="00AC318C"/>
    <w:rsid w:val="00AC4924"/>
    <w:rsid w:val="00AC7DED"/>
    <w:rsid w:val="00AD3245"/>
    <w:rsid w:val="00AF3576"/>
    <w:rsid w:val="00AF62E3"/>
    <w:rsid w:val="00AF6324"/>
    <w:rsid w:val="00B17BF3"/>
    <w:rsid w:val="00B20208"/>
    <w:rsid w:val="00B35507"/>
    <w:rsid w:val="00B57A84"/>
    <w:rsid w:val="00B60687"/>
    <w:rsid w:val="00B64A2D"/>
    <w:rsid w:val="00B67FC4"/>
    <w:rsid w:val="00B867EF"/>
    <w:rsid w:val="00B94650"/>
    <w:rsid w:val="00BA1890"/>
    <w:rsid w:val="00BA2402"/>
    <w:rsid w:val="00BA2DA2"/>
    <w:rsid w:val="00BA3614"/>
    <w:rsid w:val="00BA6919"/>
    <w:rsid w:val="00BA79BA"/>
    <w:rsid w:val="00BE1CA6"/>
    <w:rsid w:val="00BF31E3"/>
    <w:rsid w:val="00BF4A20"/>
    <w:rsid w:val="00BF4D70"/>
    <w:rsid w:val="00BF5C0C"/>
    <w:rsid w:val="00C04B0E"/>
    <w:rsid w:val="00C20FDC"/>
    <w:rsid w:val="00C21B9E"/>
    <w:rsid w:val="00C21FC6"/>
    <w:rsid w:val="00C55032"/>
    <w:rsid w:val="00C57045"/>
    <w:rsid w:val="00C6276A"/>
    <w:rsid w:val="00C702CA"/>
    <w:rsid w:val="00C70A35"/>
    <w:rsid w:val="00C744C1"/>
    <w:rsid w:val="00C914C7"/>
    <w:rsid w:val="00C95350"/>
    <w:rsid w:val="00CA00F7"/>
    <w:rsid w:val="00CB4EE8"/>
    <w:rsid w:val="00CC49ED"/>
    <w:rsid w:val="00CE24D5"/>
    <w:rsid w:val="00CE43DD"/>
    <w:rsid w:val="00D30485"/>
    <w:rsid w:val="00D33E3D"/>
    <w:rsid w:val="00D379F0"/>
    <w:rsid w:val="00D4378B"/>
    <w:rsid w:val="00D45169"/>
    <w:rsid w:val="00D54E14"/>
    <w:rsid w:val="00D6097C"/>
    <w:rsid w:val="00D75D85"/>
    <w:rsid w:val="00DB1B75"/>
    <w:rsid w:val="00DC6DEA"/>
    <w:rsid w:val="00DD0B5A"/>
    <w:rsid w:val="00DE0C2C"/>
    <w:rsid w:val="00DE16E8"/>
    <w:rsid w:val="00DF22D8"/>
    <w:rsid w:val="00DF39F8"/>
    <w:rsid w:val="00E05CC5"/>
    <w:rsid w:val="00E20FDA"/>
    <w:rsid w:val="00E222CB"/>
    <w:rsid w:val="00E23A08"/>
    <w:rsid w:val="00E60931"/>
    <w:rsid w:val="00E648A6"/>
    <w:rsid w:val="00E77D82"/>
    <w:rsid w:val="00EA637A"/>
    <w:rsid w:val="00EA69A0"/>
    <w:rsid w:val="00EB2C1A"/>
    <w:rsid w:val="00ED7290"/>
    <w:rsid w:val="00EE4DDF"/>
    <w:rsid w:val="00EE57F0"/>
    <w:rsid w:val="00EF06F9"/>
    <w:rsid w:val="00F02DF8"/>
    <w:rsid w:val="00F1045B"/>
    <w:rsid w:val="00F20125"/>
    <w:rsid w:val="00F2306A"/>
    <w:rsid w:val="00F25165"/>
    <w:rsid w:val="00F34360"/>
    <w:rsid w:val="00F502AC"/>
    <w:rsid w:val="00F51696"/>
    <w:rsid w:val="00F77083"/>
    <w:rsid w:val="00F82173"/>
    <w:rsid w:val="00F826F3"/>
    <w:rsid w:val="00F96D69"/>
    <w:rsid w:val="00FB1E6F"/>
    <w:rsid w:val="00FB43B6"/>
    <w:rsid w:val="00FD656E"/>
    <w:rsid w:val="00FE1FE4"/>
    <w:rsid w:val="00FF01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7658B9"/>
  <w15:docId w15:val="{BE8EC633-DDA2-4232-8436-6966A1797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0BD"/>
  </w:style>
  <w:style w:type="paragraph" w:styleId="Heading1">
    <w:name w:val="heading 1"/>
    <w:basedOn w:val="Normal"/>
    <w:link w:val="Heading1Char"/>
    <w:uiPriority w:val="9"/>
    <w:qFormat/>
    <w:rsid w:val="00F826F3"/>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70BD"/>
    <w:pPr>
      <w:ind w:left="720"/>
      <w:contextualSpacing/>
    </w:pPr>
  </w:style>
  <w:style w:type="paragraph" w:styleId="BalloonText">
    <w:name w:val="Balloon Text"/>
    <w:basedOn w:val="Normal"/>
    <w:link w:val="BalloonTextChar"/>
    <w:uiPriority w:val="99"/>
    <w:semiHidden/>
    <w:unhideWhenUsed/>
    <w:rsid w:val="00FD65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656E"/>
    <w:rPr>
      <w:rFonts w:ascii="Lucida Grande" w:hAnsi="Lucida Grande" w:cs="Lucida Grande"/>
      <w:sz w:val="18"/>
      <w:szCs w:val="18"/>
    </w:rPr>
  </w:style>
  <w:style w:type="character" w:styleId="PlaceholderText">
    <w:name w:val="Placeholder Text"/>
    <w:basedOn w:val="DefaultParagraphFont"/>
    <w:uiPriority w:val="99"/>
    <w:semiHidden/>
    <w:rsid w:val="00CE43DD"/>
    <w:rPr>
      <w:color w:val="808080"/>
    </w:rPr>
  </w:style>
  <w:style w:type="character" w:styleId="CommentReference">
    <w:name w:val="annotation reference"/>
    <w:basedOn w:val="DefaultParagraphFont"/>
    <w:uiPriority w:val="99"/>
    <w:semiHidden/>
    <w:unhideWhenUsed/>
    <w:rsid w:val="00427A6E"/>
    <w:rPr>
      <w:sz w:val="18"/>
      <w:szCs w:val="18"/>
    </w:rPr>
  </w:style>
  <w:style w:type="paragraph" w:styleId="CommentText">
    <w:name w:val="annotation text"/>
    <w:basedOn w:val="Normal"/>
    <w:link w:val="CommentTextChar"/>
    <w:uiPriority w:val="99"/>
    <w:semiHidden/>
    <w:unhideWhenUsed/>
    <w:rsid w:val="00427A6E"/>
  </w:style>
  <w:style w:type="character" w:customStyle="1" w:styleId="CommentTextChar">
    <w:name w:val="Comment Text Char"/>
    <w:basedOn w:val="DefaultParagraphFont"/>
    <w:link w:val="CommentText"/>
    <w:uiPriority w:val="99"/>
    <w:semiHidden/>
    <w:rsid w:val="00427A6E"/>
  </w:style>
  <w:style w:type="paragraph" w:styleId="CommentSubject">
    <w:name w:val="annotation subject"/>
    <w:basedOn w:val="CommentText"/>
    <w:next w:val="CommentText"/>
    <w:link w:val="CommentSubjectChar"/>
    <w:uiPriority w:val="99"/>
    <w:semiHidden/>
    <w:unhideWhenUsed/>
    <w:rsid w:val="00427A6E"/>
    <w:rPr>
      <w:b/>
      <w:bCs/>
      <w:sz w:val="20"/>
      <w:szCs w:val="20"/>
    </w:rPr>
  </w:style>
  <w:style w:type="character" w:customStyle="1" w:styleId="CommentSubjectChar">
    <w:name w:val="Comment Subject Char"/>
    <w:basedOn w:val="CommentTextChar"/>
    <w:link w:val="CommentSubject"/>
    <w:uiPriority w:val="99"/>
    <w:semiHidden/>
    <w:rsid w:val="00427A6E"/>
    <w:rPr>
      <w:b/>
      <w:bCs/>
      <w:sz w:val="20"/>
      <w:szCs w:val="20"/>
    </w:rPr>
  </w:style>
  <w:style w:type="paragraph" w:styleId="Revision">
    <w:name w:val="Revision"/>
    <w:hidden/>
    <w:uiPriority w:val="99"/>
    <w:semiHidden/>
    <w:rsid w:val="004A7161"/>
  </w:style>
  <w:style w:type="character" w:customStyle="1" w:styleId="apple-converted-space">
    <w:name w:val="apple-converted-space"/>
    <w:basedOn w:val="DefaultParagraphFont"/>
    <w:rsid w:val="000001EF"/>
  </w:style>
  <w:style w:type="character" w:styleId="Hyperlink">
    <w:name w:val="Hyperlink"/>
    <w:basedOn w:val="DefaultParagraphFont"/>
    <w:uiPriority w:val="99"/>
    <w:unhideWhenUsed/>
    <w:rsid w:val="00765E23"/>
    <w:rPr>
      <w:color w:val="0000FF"/>
      <w:u w:val="single"/>
    </w:rPr>
  </w:style>
  <w:style w:type="paragraph" w:styleId="NormalWeb">
    <w:name w:val="Normal (Web)"/>
    <w:basedOn w:val="Normal"/>
    <w:uiPriority w:val="99"/>
    <w:semiHidden/>
    <w:unhideWhenUsed/>
    <w:rsid w:val="007E14FD"/>
    <w:pPr>
      <w:spacing w:before="100" w:beforeAutospacing="1" w:after="100" w:afterAutospacing="1"/>
    </w:pPr>
    <w:rPr>
      <w:rFonts w:eastAsia="Times New Roman"/>
    </w:rPr>
  </w:style>
  <w:style w:type="character" w:customStyle="1" w:styleId="Heading1Char">
    <w:name w:val="Heading 1 Char"/>
    <w:basedOn w:val="DefaultParagraphFont"/>
    <w:link w:val="Heading1"/>
    <w:uiPriority w:val="9"/>
    <w:rsid w:val="00F826F3"/>
    <w:rPr>
      <w:rFonts w:eastAsia="Times New Roman"/>
      <w:b/>
      <w:bCs/>
      <w:kern w:val="36"/>
      <w:sz w:val="48"/>
      <w:szCs w:val="48"/>
    </w:rPr>
  </w:style>
  <w:style w:type="paragraph" w:customStyle="1" w:styleId="authors">
    <w:name w:val="authors"/>
    <w:basedOn w:val="Normal"/>
    <w:rsid w:val="006D5C99"/>
    <w:pPr>
      <w:spacing w:before="100" w:beforeAutospacing="1" w:after="100" w:afterAutospacing="1"/>
    </w:pPr>
    <w:rPr>
      <w:rFonts w:eastAsia="Times New Roman"/>
    </w:rPr>
  </w:style>
  <w:style w:type="character" w:styleId="Strong">
    <w:name w:val="Strong"/>
    <w:basedOn w:val="DefaultParagraphFont"/>
    <w:uiPriority w:val="22"/>
    <w:qFormat/>
    <w:rsid w:val="006D5C99"/>
    <w:rPr>
      <w:b/>
      <w:bCs/>
    </w:rPr>
  </w:style>
  <w:style w:type="character" w:styleId="Emphasis">
    <w:name w:val="Emphasis"/>
    <w:basedOn w:val="DefaultParagraphFont"/>
    <w:uiPriority w:val="20"/>
    <w:qFormat/>
    <w:rsid w:val="008E6D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42380">
      <w:bodyDiv w:val="1"/>
      <w:marLeft w:val="0"/>
      <w:marRight w:val="0"/>
      <w:marTop w:val="0"/>
      <w:marBottom w:val="0"/>
      <w:divBdr>
        <w:top w:val="none" w:sz="0" w:space="0" w:color="auto"/>
        <w:left w:val="none" w:sz="0" w:space="0" w:color="auto"/>
        <w:bottom w:val="none" w:sz="0" w:space="0" w:color="auto"/>
        <w:right w:val="none" w:sz="0" w:space="0" w:color="auto"/>
      </w:divBdr>
    </w:div>
    <w:div w:id="1054696823">
      <w:bodyDiv w:val="1"/>
      <w:marLeft w:val="0"/>
      <w:marRight w:val="0"/>
      <w:marTop w:val="0"/>
      <w:marBottom w:val="0"/>
      <w:divBdr>
        <w:top w:val="none" w:sz="0" w:space="0" w:color="auto"/>
        <w:left w:val="none" w:sz="0" w:space="0" w:color="auto"/>
        <w:bottom w:val="none" w:sz="0" w:space="0" w:color="auto"/>
        <w:right w:val="none" w:sz="0" w:space="0" w:color="auto"/>
      </w:divBdr>
    </w:div>
    <w:div w:id="1429811831">
      <w:bodyDiv w:val="1"/>
      <w:marLeft w:val="0"/>
      <w:marRight w:val="0"/>
      <w:marTop w:val="0"/>
      <w:marBottom w:val="0"/>
      <w:divBdr>
        <w:top w:val="none" w:sz="0" w:space="0" w:color="auto"/>
        <w:left w:val="none" w:sz="0" w:space="0" w:color="auto"/>
        <w:bottom w:val="none" w:sz="0" w:space="0" w:color="auto"/>
        <w:right w:val="none" w:sz="0" w:space="0" w:color="auto"/>
      </w:divBdr>
    </w:div>
    <w:div w:id="1551913923">
      <w:bodyDiv w:val="1"/>
      <w:marLeft w:val="0"/>
      <w:marRight w:val="0"/>
      <w:marTop w:val="0"/>
      <w:marBottom w:val="0"/>
      <w:divBdr>
        <w:top w:val="none" w:sz="0" w:space="0" w:color="auto"/>
        <w:left w:val="none" w:sz="0" w:space="0" w:color="auto"/>
        <w:bottom w:val="none" w:sz="0" w:space="0" w:color="auto"/>
        <w:right w:val="none" w:sz="0" w:space="0" w:color="auto"/>
      </w:divBdr>
    </w:div>
    <w:div w:id="173238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cbi.nlm.nih.gov/pubmed/20177755" TargetMode="Externa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1725</Words>
  <Characters>9835</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dc:creator>
  <cp:lastModifiedBy>Dennis McGonagle</cp:lastModifiedBy>
  <cp:revision>2</cp:revision>
  <dcterms:created xsi:type="dcterms:W3CDTF">2015-02-06T20:17:00Z</dcterms:created>
  <dcterms:modified xsi:type="dcterms:W3CDTF">2015-02-06T20:17:00Z</dcterms:modified>
</cp:coreProperties>
</file>